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129" w:rsidRPr="000B4129" w:rsidRDefault="000B4129" w:rsidP="00D52318">
      <w:pPr>
        <w:widowControl w:val="0"/>
        <w:spacing w:after="160" w:line="360" w:lineRule="auto"/>
        <w:ind w:right="-7"/>
        <w:rPr>
          <w:rFonts w:ascii="GHEA Grapalat" w:hAnsi="GHEA Grapalat" w:cs="Sylfaen"/>
          <w:i/>
          <w:u w:val="single"/>
        </w:rPr>
      </w:pPr>
    </w:p>
    <w:p w:rsidR="00723F78" w:rsidRPr="009044F1" w:rsidRDefault="00723F78" w:rsidP="00723F7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723F78" w:rsidRPr="009044F1" w:rsidRDefault="00723F78" w:rsidP="00723F7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FootnoteReference"/>
          <w:rFonts w:ascii="GHEA Grapalat" w:hAnsi="GHEA Grapalat"/>
          <w:i w:val="0"/>
          <w:sz w:val="24"/>
          <w:szCs w:val="24"/>
        </w:rPr>
        <w:footnoteReference w:customMarkFollows="1" w:id="1"/>
        <w:t>*</w:t>
      </w:r>
    </w:p>
    <w:p w:rsidR="00D52318" w:rsidRPr="009044F1" w:rsidRDefault="00D52318" w:rsidP="00D5231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5960FF" w:rsidRPr="005960FF">
        <w:rPr>
          <w:rFonts w:ascii="GHEA Grapalat" w:hAnsi="GHEA Grapalat"/>
          <w:i w:val="0"/>
          <w:sz w:val="24"/>
          <w:szCs w:val="24"/>
        </w:rPr>
        <w:t>22</w:t>
      </w:r>
      <w:r w:rsidR="00723F78">
        <w:rPr>
          <w:rFonts w:ascii="GHEA Grapalat" w:hAnsi="GHEA Grapalat"/>
          <w:i w:val="0"/>
          <w:sz w:val="24"/>
          <w:szCs w:val="24"/>
        </w:rPr>
        <w:t>.05</w:t>
      </w:r>
      <w:r w:rsidRPr="0043280A">
        <w:rPr>
          <w:rFonts w:ascii="GHEA Grapalat" w:hAnsi="GHEA Grapalat"/>
          <w:i w:val="0"/>
          <w:sz w:val="24"/>
          <w:szCs w:val="24"/>
        </w:rPr>
        <w:t>.202</w:t>
      </w:r>
      <w:r w:rsidRPr="0043280A">
        <w:rPr>
          <w:rFonts w:ascii="GHEA Grapalat" w:hAnsi="GHEA Grapalat"/>
          <w:i w:val="0"/>
          <w:sz w:val="24"/>
          <w:szCs w:val="24"/>
          <w:lang w:val="hy-AM"/>
        </w:rPr>
        <w:t>3</w:t>
      </w:r>
      <w:r w:rsidRPr="003F2866">
        <w:rPr>
          <w:rFonts w:ascii="GHEA Grapalat" w:hAnsi="GHEA Grapalat"/>
          <w:i w:val="0"/>
          <w:sz w:val="24"/>
          <w:szCs w:val="24"/>
        </w:rPr>
        <w:t xml:space="preserve"> года</w:t>
      </w:r>
      <w:r>
        <w:rPr>
          <w:rFonts w:ascii="GHEA Grapalat" w:hAnsi="GHEA Grapalat"/>
          <w:i w:val="0"/>
          <w:sz w:val="24"/>
          <w:szCs w:val="24"/>
        </w:rPr>
        <w:t xml:space="preserve"> "N 1</w:t>
      </w:r>
      <w:r w:rsidRPr="009044F1">
        <w:rPr>
          <w:rFonts w:ascii="GHEA Grapalat" w:hAnsi="GHEA Grapalat"/>
          <w:i w:val="0"/>
          <w:sz w:val="24"/>
          <w:szCs w:val="24"/>
        </w:rPr>
        <w:t xml:space="preserve">" </w:t>
      </w:r>
    </w:p>
    <w:p w:rsidR="00D52318" w:rsidRDefault="00D52318" w:rsidP="00D52318">
      <w:pPr>
        <w:pStyle w:val="BodyTextIndent"/>
        <w:widowControl w:val="0"/>
        <w:spacing w:after="160" w:line="240" w:lineRule="auto"/>
        <w:ind w:firstLine="0"/>
        <w:jc w:val="center"/>
        <w:rPr>
          <w:rFonts w:ascii="GHEA Grapalat" w:hAnsi="GHEA Grapalat"/>
          <w:b/>
          <w:sz w:val="24"/>
          <w:szCs w:val="24"/>
          <w:u w:val="single"/>
          <w:lang w:val="af-ZA" w:eastAsia="en-US" w:bidi="ar-SA"/>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00723F78">
        <w:rPr>
          <w:rFonts w:ascii="GHEA Grapalat" w:hAnsi="GHEA Grapalat"/>
          <w:b/>
          <w:sz w:val="22"/>
          <w:szCs w:val="22"/>
          <w:lang w:val="af-ZA"/>
        </w:rPr>
        <w:t>ԳՀ–ԲՄԽ</w:t>
      </w:r>
      <w:r w:rsidR="00723F78" w:rsidRPr="00925DAB">
        <w:rPr>
          <w:rFonts w:ascii="GHEA Grapalat" w:hAnsi="GHEA Grapalat"/>
          <w:b/>
          <w:sz w:val="22"/>
          <w:szCs w:val="22"/>
        </w:rPr>
        <w:t>Ծ</w:t>
      </w:r>
      <w:r w:rsidR="00723F78">
        <w:rPr>
          <w:rFonts w:ascii="GHEA Grapalat" w:hAnsi="GHEA Grapalat"/>
          <w:b/>
          <w:sz w:val="22"/>
          <w:szCs w:val="22"/>
          <w:lang w:val="af-ZA"/>
        </w:rPr>
        <w:t>ՁԲ-23</w:t>
      </w:r>
      <w:r w:rsidR="00723F78" w:rsidRPr="00925DAB">
        <w:rPr>
          <w:rFonts w:ascii="GHEA Grapalat" w:hAnsi="GHEA Grapalat"/>
          <w:b/>
          <w:sz w:val="22"/>
          <w:szCs w:val="22"/>
          <w:lang w:val="af-ZA"/>
        </w:rPr>
        <w:t>/</w:t>
      </w:r>
      <w:r w:rsidR="00723F78">
        <w:rPr>
          <w:rFonts w:ascii="GHEA Grapalat" w:hAnsi="GHEA Grapalat"/>
          <w:b/>
          <w:sz w:val="22"/>
          <w:szCs w:val="22"/>
          <w:lang w:val="af-ZA"/>
        </w:rPr>
        <w:t>1</w:t>
      </w:r>
      <w:r w:rsidR="00723F78">
        <w:rPr>
          <w:rFonts w:ascii="GHEA Grapalat" w:hAnsi="GHEA Grapalat"/>
          <w:b/>
          <w:sz w:val="22"/>
          <w:szCs w:val="22"/>
          <w:lang w:val="hy-AM"/>
        </w:rPr>
        <w:t>7</w:t>
      </w:r>
    </w:p>
    <w:p w:rsidR="00D52318" w:rsidRPr="009044F1" w:rsidRDefault="00D52318" w:rsidP="00D52318">
      <w:pPr>
        <w:pStyle w:val="BodyTextIndent"/>
        <w:widowControl w:val="0"/>
        <w:spacing w:after="160" w:line="240" w:lineRule="auto"/>
        <w:ind w:firstLine="0"/>
        <w:jc w:val="center"/>
        <w:rPr>
          <w:rFonts w:ascii="GHEA Grapalat" w:hAnsi="GHEA Grapalat"/>
          <w:i w:val="0"/>
          <w:sz w:val="24"/>
          <w:szCs w:val="24"/>
        </w:rPr>
      </w:pPr>
    </w:p>
    <w:p w:rsidR="004C31BB" w:rsidRPr="009671D8" w:rsidRDefault="00D52318" w:rsidP="004C31BB">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Pr="00F56310">
        <w:rPr>
          <w:rFonts w:ascii="GHEA Grapalat" w:hAnsi="GHEA Grapalat"/>
          <w:b/>
          <w:i w:val="0"/>
          <w:sz w:val="24"/>
          <w:szCs w:val="24"/>
          <w:lang w:bidi="ar-SA"/>
        </w:rPr>
        <w:t>Гарнинский муниципалитет</w:t>
      </w:r>
      <w:r w:rsidRPr="00F56310">
        <w:rPr>
          <w:rFonts w:ascii="GHEA Grapalat" w:hAnsi="GHEA Grapalat"/>
          <w:b/>
          <w:i w:val="0"/>
          <w:sz w:val="24"/>
          <w:szCs w:val="24"/>
        </w:rPr>
        <w:t>, находящийся по адресу:</w:t>
      </w:r>
      <w:r w:rsidRPr="00F56310">
        <w:rPr>
          <w:rFonts w:ascii="GHEA Grapalat" w:hAnsi="GHEA Grapalat"/>
          <w:b/>
          <w:i w:val="0"/>
          <w:sz w:val="24"/>
          <w:szCs w:val="24"/>
          <w:lang w:bidi="ar-SA"/>
        </w:rPr>
        <w:t xml:space="preserve"> Котайкский марз, Гарни, Шаумян 4</w:t>
      </w:r>
      <w:r w:rsidRPr="00F56310">
        <w:rPr>
          <w:rFonts w:ascii="GHEA Grapalat" w:hAnsi="GHEA Grapalat"/>
          <w:i w:val="0"/>
          <w:sz w:val="24"/>
          <w:szCs w:val="24"/>
        </w:rPr>
        <w:t xml:space="preserve">, </w:t>
      </w:r>
      <w:r w:rsidR="004C31BB" w:rsidRPr="007B0562">
        <w:rPr>
          <w:rFonts w:ascii="GHEA Grapalat" w:hAnsi="GHEA Grapalat"/>
          <w:i w:val="0"/>
          <w:sz w:val="24"/>
          <w:szCs w:val="24"/>
        </w:rPr>
        <w:t xml:space="preserve">объявляет </w:t>
      </w:r>
      <w:r w:rsidR="004C31BB" w:rsidRPr="008030B6">
        <w:rPr>
          <w:rFonts w:ascii="GHEA Grapalat" w:hAnsi="GHEA Grapalat"/>
          <w:i w:val="0"/>
          <w:sz w:val="24"/>
          <w:szCs w:val="24"/>
        </w:rPr>
        <w:t>открытый конкурс,</w:t>
      </w:r>
      <w:r w:rsidR="004C31BB" w:rsidRPr="009044F1">
        <w:rPr>
          <w:rFonts w:ascii="GHEA Grapalat" w:hAnsi="GHEA Grapalat"/>
          <w:i w:val="0"/>
          <w:sz w:val="24"/>
          <w:szCs w:val="24"/>
        </w:rPr>
        <w:t xml:space="preserve"> который проводится одним этапом</w:t>
      </w:r>
      <w:r w:rsidR="004C31BB">
        <w:rPr>
          <w:rFonts w:ascii="GHEA Grapalat" w:hAnsi="GHEA Grapalat"/>
          <w:i w:val="0"/>
          <w:sz w:val="24"/>
          <w:szCs w:val="24"/>
          <w:lang w:val="hy-AM"/>
        </w:rPr>
        <w:t>.</w:t>
      </w:r>
    </w:p>
    <w:p w:rsidR="00D52318" w:rsidRPr="00E73362" w:rsidRDefault="00D52318" w:rsidP="004C31BB">
      <w:pPr>
        <w:pStyle w:val="BodyTextIndent"/>
        <w:widowControl w:val="0"/>
        <w:spacing w:line="240" w:lineRule="auto"/>
        <w:ind w:firstLine="709"/>
        <w:jc w:val="left"/>
        <w:rPr>
          <w:rFonts w:ascii="GHEA Grapalat" w:hAnsi="GHEA Grapalat"/>
          <w:b/>
          <w:i w:val="0"/>
          <w:spacing w:val="6"/>
          <w:sz w:val="24"/>
          <w:szCs w:val="24"/>
        </w:rPr>
      </w:pPr>
      <w:r>
        <w:rPr>
          <w:rFonts w:ascii="GHEA Grapalat" w:hAnsi="GHEA Grapalat"/>
          <w:i w:val="0"/>
          <w:sz w:val="24"/>
          <w:szCs w:val="24"/>
        </w:rPr>
        <w:t xml:space="preserve">Участнику, </w:t>
      </w:r>
      <w:r w:rsidRPr="009044F1">
        <w:rPr>
          <w:rFonts w:ascii="GHEA Grapalat" w:hAnsi="GHEA Grapalat"/>
          <w:i w:val="0"/>
          <w:sz w:val="24"/>
          <w:szCs w:val="24"/>
        </w:rPr>
        <w:t xml:space="preserve">отобранному по итогам </w:t>
      </w:r>
      <w:r>
        <w:rPr>
          <w:rFonts w:ascii="GHEA Grapalat" w:hAnsi="GHEA Grapalat"/>
          <w:i w:val="0"/>
          <w:sz w:val="24"/>
          <w:szCs w:val="24"/>
        </w:rPr>
        <w:t xml:space="preserve">настоящей процедуры, </w:t>
      </w:r>
      <w:r w:rsidRPr="009044F1">
        <w:rPr>
          <w:rFonts w:ascii="GHEA Grapalat" w:hAnsi="GHEA Grapalat"/>
          <w:i w:val="0"/>
          <w:sz w:val="24"/>
          <w:szCs w:val="24"/>
        </w:rPr>
        <w:t>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Pr="00E73362">
        <w:rPr>
          <w:rFonts w:ascii="GHEA Grapalat" w:hAnsi="GHEA Grapalat"/>
          <w:b/>
          <w:i w:val="0"/>
          <w:spacing w:val="6"/>
          <w:sz w:val="24"/>
          <w:szCs w:val="24"/>
        </w:rPr>
        <w:t xml:space="preserve">на поставку </w:t>
      </w:r>
    </w:p>
    <w:p w:rsidR="00D52318" w:rsidRDefault="00D52318" w:rsidP="00D52318">
      <w:pPr>
        <w:pStyle w:val="BodyTextIndent"/>
        <w:widowControl w:val="0"/>
        <w:spacing w:line="276" w:lineRule="auto"/>
        <w:ind w:firstLine="0"/>
        <w:rPr>
          <w:rFonts w:ascii="GHEA Grapalat" w:hAnsi="GHEA Grapalat"/>
          <w:i w:val="0"/>
          <w:sz w:val="24"/>
          <w:szCs w:val="24"/>
        </w:rPr>
      </w:pPr>
      <w:r w:rsidRPr="00E73362">
        <w:rPr>
          <w:rFonts w:ascii="GHEA Grapalat" w:hAnsi="GHEA Grapalat"/>
          <w:b/>
          <w:i w:val="0"/>
          <w:sz w:val="24"/>
          <w:szCs w:val="24"/>
        </w:rPr>
        <w:t>Консультационные услуги технического надзора</w:t>
      </w:r>
      <w:r w:rsidRPr="00BC1DA8">
        <w:rPr>
          <w:rFonts w:ascii="GHEA Grapalat" w:hAnsi="GHEA Grapalat"/>
          <w:i w:val="0"/>
          <w:sz w:val="24"/>
          <w:szCs w:val="24"/>
        </w:rPr>
        <w:t xml:space="preserve"> </w:t>
      </w:r>
      <w:r>
        <w:rPr>
          <w:rFonts w:ascii="GHEA Grapalat" w:hAnsi="GHEA Grapalat"/>
          <w:i w:val="0"/>
          <w:sz w:val="24"/>
          <w:szCs w:val="24"/>
        </w:rPr>
        <w:t>(далее — договор).</w:t>
      </w:r>
    </w:p>
    <w:p w:rsidR="00357D48" w:rsidRPr="009044F1" w:rsidRDefault="00A20B69" w:rsidP="00D5231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D52318" w:rsidRDefault="009216D6" w:rsidP="00D52318">
      <w:pPr>
        <w:pStyle w:val="BodyTextIndent"/>
        <w:widowControl w:val="0"/>
        <w:spacing w:after="160"/>
        <w:ind w:firstLine="567"/>
        <w:rPr>
          <w:rFonts w:ascii="GHEA Grapalat" w:hAnsi="GHEA Grapalat"/>
          <w:i w:val="0"/>
          <w:spacing w:val="6"/>
          <w:sz w:val="24"/>
          <w:szCs w:val="24"/>
        </w:rPr>
      </w:pPr>
      <w:r w:rsidRPr="00D85563">
        <w:rPr>
          <w:rFonts w:ascii="GHEA Grapalat" w:hAnsi="GHEA Grapalat"/>
          <w:i w:val="0"/>
          <w:sz w:val="24"/>
          <w:szCs w:val="24"/>
        </w:rPr>
        <w:t>Заявки на на открытый конкурс необходимо подавать по адресу</w:t>
      </w:r>
      <w:r w:rsidR="00D52318">
        <w:rPr>
          <w:rFonts w:ascii="GHEA Grapalat" w:hAnsi="GHEA Grapalat"/>
          <w:i w:val="0"/>
          <w:spacing w:val="6"/>
          <w:sz w:val="24"/>
          <w:szCs w:val="24"/>
          <w:lang w:val="hy-AM"/>
        </w:rPr>
        <w:t xml:space="preserve"> </w:t>
      </w:r>
      <w:r w:rsidR="00D52318" w:rsidRPr="00F56310">
        <w:rPr>
          <w:rFonts w:ascii="GHEA Grapalat" w:hAnsi="GHEA Grapalat"/>
          <w:b/>
          <w:i w:val="0"/>
          <w:sz w:val="24"/>
          <w:szCs w:val="24"/>
          <w:lang w:bidi="ar-SA"/>
        </w:rPr>
        <w:t>Котайкский марз, Гарни, Шаумян 4</w:t>
      </w:r>
      <w:r w:rsidR="00D52318">
        <w:rPr>
          <w:rFonts w:ascii="GHEA Grapalat" w:hAnsi="GHEA Grapalat"/>
          <w:b/>
          <w:i w:val="0"/>
          <w:sz w:val="24"/>
          <w:szCs w:val="24"/>
          <w:lang w:val="hy-AM" w:bidi="ar-SA"/>
        </w:rPr>
        <w:t xml:space="preserve"> </w:t>
      </w:r>
      <w:r w:rsidR="00D52318">
        <w:rPr>
          <w:rFonts w:ascii="GHEA Grapalat" w:hAnsi="GHEA Grapalat"/>
          <w:i w:val="0"/>
          <w:sz w:val="24"/>
          <w:szCs w:val="24"/>
        </w:rPr>
        <w:t xml:space="preserve">в документарной форме, до </w:t>
      </w:r>
      <w:r w:rsidR="006F5B5C">
        <w:rPr>
          <w:rFonts w:ascii="GHEA Grapalat" w:hAnsi="GHEA Grapalat"/>
          <w:b/>
          <w:i w:val="0"/>
          <w:sz w:val="24"/>
          <w:szCs w:val="24"/>
        </w:rPr>
        <w:t>11:00 часов  43</w:t>
      </w:r>
      <w:r w:rsidRPr="00D52318">
        <w:rPr>
          <w:rFonts w:ascii="GHEA Grapalat" w:hAnsi="GHEA Grapalat"/>
          <w:b/>
          <w:i w:val="0"/>
          <w:sz w:val="24"/>
          <w:szCs w:val="24"/>
        </w:rPr>
        <w:t>-го дня</w:t>
      </w:r>
      <w:r w:rsidRPr="00D85563">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D52318" w:rsidRPr="00E73362" w:rsidRDefault="009216D6" w:rsidP="00D52318">
      <w:pPr>
        <w:pStyle w:val="BodyTextIndent"/>
        <w:widowControl w:val="0"/>
        <w:spacing w:after="160"/>
        <w:ind w:firstLine="567"/>
        <w:rPr>
          <w:rFonts w:ascii="GHEA Grapalat" w:hAnsi="GHEA Grapalat"/>
          <w:b/>
          <w:i w:val="0"/>
          <w:sz w:val="24"/>
          <w:szCs w:val="24"/>
        </w:rPr>
      </w:pPr>
      <w:r w:rsidRPr="00D85563">
        <w:rPr>
          <w:rFonts w:ascii="GHEA Grapalat" w:hAnsi="GHEA Grapalat"/>
          <w:i w:val="0"/>
          <w:sz w:val="24"/>
          <w:szCs w:val="24"/>
        </w:rPr>
        <w:lastRenderedPageBreak/>
        <w:t xml:space="preserve">Вскрытие заявок будет проводиться по адресу </w:t>
      </w:r>
      <w:r w:rsidR="00D52318" w:rsidRPr="00F56310">
        <w:rPr>
          <w:rFonts w:ascii="GHEA Grapalat" w:hAnsi="GHEA Grapalat"/>
          <w:b/>
          <w:i w:val="0"/>
          <w:sz w:val="24"/>
          <w:szCs w:val="24"/>
          <w:lang w:bidi="ar-SA"/>
        </w:rPr>
        <w:t>Котайкский марз, Гарни, Шаумян 4</w:t>
      </w:r>
      <w:r w:rsidR="00D52318">
        <w:rPr>
          <w:rFonts w:ascii="GHEA Grapalat" w:hAnsi="GHEA Grapalat"/>
          <w:b/>
          <w:i w:val="0"/>
          <w:sz w:val="24"/>
          <w:szCs w:val="24"/>
        </w:rPr>
        <w:t xml:space="preserve">, </w:t>
      </w:r>
      <w:r w:rsidR="00D52318" w:rsidRPr="00692A26">
        <w:rPr>
          <w:rFonts w:ascii="GHEA Grapalat" w:hAnsi="GHEA Grapalat"/>
          <w:b/>
          <w:i w:val="0"/>
          <w:sz w:val="24"/>
          <w:szCs w:val="24"/>
        </w:rPr>
        <w:t xml:space="preserve">в  11:00 часов   </w:t>
      </w:r>
      <w:r w:rsidR="006F5B5C">
        <w:rPr>
          <w:rFonts w:ascii="GHEA Grapalat" w:hAnsi="GHEA Grapalat"/>
          <w:b/>
          <w:i w:val="0"/>
          <w:sz w:val="24"/>
          <w:szCs w:val="24"/>
        </w:rPr>
        <w:t>03</w:t>
      </w:r>
      <w:r w:rsidR="004C31BB">
        <w:rPr>
          <w:rFonts w:ascii="GHEA Grapalat" w:hAnsi="GHEA Grapalat"/>
          <w:b/>
          <w:i w:val="0"/>
          <w:sz w:val="24"/>
          <w:szCs w:val="24"/>
        </w:rPr>
        <w:t>.</w:t>
      </w:r>
      <w:r w:rsidR="006F5B5C">
        <w:rPr>
          <w:rFonts w:ascii="GHEA Grapalat" w:hAnsi="GHEA Grapalat"/>
          <w:b/>
          <w:i w:val="0"/>
          <w:sz w:val="24"/>
          <w:szCs w:val="24"/>
          <w:lang w:val="hy-AM"/>
        </w:rPr>
        <w:t>07</w:t>
      </w:r>
      <w:r w:rsidR="004C31BB">
        <w:rPr>
          <w:rFonts w:ascii="GHEA Grapalat" w:hAnsi="GHEA Grapalat"/>
          <w:b/>
          <w:i w:val="0"/>
          <w:sz w:val="24"/>
          <w:szCs w:val="24"/>
        </w:rPr>
        <w:t>.2023</w:t>
      </w:r>
      <w:r w:rsidR="00D52318" w:rsidRPr="00692A26">
        <w:rPr>
          <w:rFonts w:ascii="GHEA Grapalat" w:hAnsi="GHEA Grapalat"/>
          <w:b/>
          <w:i w:val="0"/>
          <w:sz w:val="24"/>
          <w:szCs w:val="24"/>
        </w:rPr>
        <w:t>.</w:t>
      </w:r>
    </w:p>
    <w:p w:rsidR="00F95DBF" w:rsidRPr="001B32D9" w:rsidRDefault="00F95DBF" w:rsidP="00D52318">
      <w:pPr>
        <w:pStyle w:val="BodyTextIndent"/>
        <w:widowControl w:val="0"/>
        <w:spacing w:after="160"/>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D52318" w:rsidRPr="00AF4D08" w:rsidRDefault="00D52318" w:rsidP="00D52318">
      <w:pPr>
        <w:spacing w:line="360" w:lineRule="auto"/>
        <w:ind w:firstLine="567"/>
        <w:jc w:val="both"/>
        <w:rPr>
          <w:rFonts w:ascii="GHEA Grapalat" w:hAnsi="GHEA Grapalat"/>
          <w:b/>
          <w:sz w:val="16"/>
          <w:lang w:bidi="ar-SA"/>
        </w:rPr>
      </w:pPr>
      <w:r w:rsidRPr="00AF4D08">
        <w:rPr>
          <w:rFonts w:ascii="GHEA Grapalat" w:hAnsi="GHEA Grapalat"/>
          <w:b/>
          <w:u w:val="single"/>
          <w:lang w:bidi="ar-SA"/>
        </w:rPr>
        <w:t>Р. Асатрян</w:t>
      </w:r>
    </w:p>
    <w:p w:rsidR="00D52318" w:rsidRPr="00AF4D08" w:rsidRDefault="00D52318" w:rsidP="00D52318">
      <w:pPr>
        <w:spacing w:after="160" w:line="360" w:lineRule="auto"/>
        <w:ind w:left="2694"/>
        <w:jc w:val="both"/>
        <w:rPr>
          <w:rFonts w:ascii="GHEA Grapalat" w:hAnsi="GHEA Grapalat"/>
          <w:b/>
          <w:lang w:bidi="ar-SA"/>
        </w:rPr>
      </w:pPr>
    </w:p>
    <w:p w:rsidR="00D52318" w:rsidRPr="00AF4D08" w:rsidRDefault="00D52318" w:rsidP="00D52318">
      <w:pPr>
        <w:spacing w:after="160"/>
        <w:ind w:firstLine="709"/>
        <w:jc w:val="both"/>
        <w:rPr>
          <w:rFonts w:ascii="GHEA Grapalat" w:hAnsi="GHEA Grapalat" w:cs="Arial"/>
          <w:b/>
          <w:i/>
          <w:sz w:val="22"/>
          <w:szCs w:val="20"/>
          <w:lang w:val="af-ZA" w:bidi="ar-SA"/>
        </w:rPr>
      </w:pPr>
      <w:r w:rsidRPr="00AF4D08">
        <w:rPr>
          <w:rFonts w:ascii="GHEA Grapalat" w:hAnsi="GHEA Grapalat"/>
          <w:b/>
          <w:lang w:bidi="ar-SA"/>
        </w:rPr>
        <w:t xml:space="preserve">Телефон  </w:t>
      </w:r>
      <w:r w:rsidRPr="00AF4D08">
        <w:rPr>
          <w:rFonts w:ascii="GHEA Grapalat" w:hAnsi="GHEA Grapalat" w:cs="Arial"/>
          <w:b/>
          <w:i/>
          <w:sz w:val="22"/>
          <w:szCs w:val="20"/>
          <w:lang w:val="af-ZA" w:bidi="ar-SA"/>
        </w:rPr>
        <w:t>096 50 50 09</w:t>
      </w:r>
    </w:p>
    <w:p w:rsidR="00D52318" w:rsidRPr="00AF4D08" w:rsidRDefault="00D52318" w:rsidP="00D52318">
      <w:pPr>
        <w:ind w:firstLine="567"/>
        <w:jc w:val="both"/>
        <w:rPr>
          <w:rFonts w:ascii="GHEA Grapalat" w:hAnsi="GHEA Grapalat"/>
          <w:b/>
          <w:sz w:val="20"/>
          <w:szCs w:val="20"/>
          <w:lang w:bidi="ar-SA"/>
        </w:rPr>
      </w:pPr>
      <w:r w:rsidRPr="00AF4D08">
        <w:rPr>
          <w:rFonts w:ascii="GHEA Grapalat" w:hAnsi="GHEA Grapalat"/>
          <w:b/>
          <w:lang w:bidi="ar-SA"/>
        </w:rPr>
        <w:t>Электронная почта</w:t>
      </w:r>
      <w:r w:rsidRPr="00AF4D08">
        <w:rPr>
          <w:rFonts w:ascii="Arial" w:hAnsi="Arial"/>
          <w:b/>
          <w:lang w:bidi="ar-SA"/>
        </w:rPr>
        <w:t xml:space="preserve"> </w:t>
      </w:r>
      <w:r w:rsidRPr="00AF4D08">
        <w:rPr>
          <w:rFonts w:ascii="GHEA Grapalat" w:hAnsi="GHEA Grapalat"/>
          <w:b/>
          <w:sz w:val="20"/>
          <w:szCs w:val="20"/>
          <w:lang w:bidi="ar-SA"/>
        </w:rPr>
        <w:t xml:space="preserve"> garnihamaynq@mail.ru</w:t>
      </w:r>
    </w:p>
    <w:p w:rsidR="00D52318" w:rsidRPr="00AF4D08" w:rsidRDefault="00D52318" w:rsidP="00D52318">
      <w:pPr>
        <w:spacing w:after="160"/>
        <w:jc w:val="both"/>
        <w:rPr>
          <w:rFonts w:ascii="GHEA Grapalat" w:hAnsi="GHEA Grapalat"/>
          <w:b/>
          <w:u w:val="single"/>
          <w:lang w:bidi="ar-SA"/>
        </w:rPr>
      </w:pPr>
    </w:p>
    <w:p w:rsidR="00D52318" w:rsidRDefault="00D52318" w:rsidP="00D52318">
      <w:pPr>
        <w:rPr>
          <w:rFonts w:ascii="GHEA Grapalat" w:hAnsi="GHEA Grapalat"/>
          <w:b/>
          <w:lang w:bidi="ar-SA"/>
        </w:rPr>
      </w:pPr>
      <w:r w:rsidRPr="00AF4D08">
        <w:rPr>
          <w:rFonts w:ascii="GHEA Grapalat" w:hAnsi="GHEA Grapalat"/>
          <w:b/>
          <w:lang w:bidi="ar-SA"/>
        </w:rPr>
        <w:t xml:space="preserve">Заказчик </w:t>
      </w:r>
      <w:r w:rsidRPr="00AF4D08">
        <w:rPr>
          <w:rFonts w:ascii="Arial" w:hAnsi="Arial"/>
          <w:b/>
          <w:lang w:bidi="ar-SA"/>
        </w:rPr>
        <w:t xml:space="preserve"> </w:t>
      </w:r>
      <w:r w:rsidRPr="00AF4D08">
        <w:rPr>
          <w:rFonts w:ascii="GHEA Grapalat" w:hAnsi="GHEA Grapalat"/>
          <w:b/>
          <w:lang w:bidi="ar-SA"/>
        </w:rPr>
        <w:t xml:space="preserve"> Гарнинский муниципалитет</w:t>
      </w:r>
    </w:p>
    <w:p w:rsidR="00E06B32" w:rsidRDefault="00E06B32" w:rsidP="00D52318">
      <w:pPr>
        <w:rPr>
          <w:rFonts w:ascii="GHEA Grapalat" w:hAnsi="GHEA Grapalat"/>
          <w:b/>
          <w:lang w:bidi="ar-SA"/>
        </w:rPr>
      </w:pPr>
    </w:p>
    <w:p w:rsidR="00E06B32" w:rsidRDefault="00E06B32" w:rsidP="00D52318">
      <w:pPr>
        <w:rPr>
          <w:rFonts w:ascii="GHEA Grapalat" w:hAnsi="GHEA Grapalat"/>
          <w:b/>
          <w:lang w:bidi="ar-SA"/>
        </w:rPr>
      </w:pPr>
    </w:p>
    <w:p w:rsidR="00E06B32" w:rsidRDefault="00E06B32" w:rsidP="00D52318">
      <w:pPr>
        <w:rPr>
          <w:rFonts w:ascii="GHEA Grapalat" w:hAnsi="GHEA Grapalat"/>
          <w:b/>
          <w:lang w:bidi="ar-SA"/>
        </w:rPr>
      </w:pPr>
    </w:p>
    <w:p w:rsidR="00E06B32" w:rsidRDefault="00E06B32" w:rsidP="00D52318">
      <w:pPr>
        <w:rPr>
          <w:rFonts w:ascii="GHEA Grapalat" w:hAnsi="GHEA Grapalat"/>
          <w:b/>
          <w:lang w:bidi="ar-SA"/>
        </w:rPr>
      </w:pPr>
    </w:p>
    <w:p w:rsidR="00E06B32" w:rsidRDefault="00E06B32" w:rsidP="00D52318">
      <w:pPr>
        <w:rPr>
          <w:rFonts w:ascii="GHEA Grapalat" w:hAnsi="GHEA Grapalat"/>
          <w:b/>
          <w:lang w:bidi="ar-SA"/>
        </w:rPr>
      </w:pPr>
    </w:p>
    <w:p w:rsidR="00E06B32" w:rsidRDefault="00E06B32" w:rsidP="00D52318">
      <w:pPr>
        <w:rPr>
          <w:rFonts w:ascii="GHEA Grapalat" w:hAnsi="GHEA Grapalat"/>
          <w:b/>
          <w:lang w:bidi="ar-SA"/>
        </w:rPr>
      </w:pPr>
    </w:p>
    <w:p w:rsidR="00E06B32" w:rsidRDefault="00E06B32" w:rsidP="00D52318">
      <w:pPr>
        <w:rPr>
          <w:rFonts w:ascii="GHEA Grapalat" w:hAnsi="GHEA Grapalat"/>
          <w:b/>
          <w:lang w:bidi="ar-SA"/>
        </w:rPr>
      </w:pPr>
    </w:p>
    <w:p w:rsidR="00E06B32" w:rsidRDefault="00E06B32" w:rsidP="00D52318">
      <w:pPr>
        <w:rPr>
          <w:rFonts w:ascii="GHEA Grapalat" w:hAnsi="GHEA Grapalat"/>
          <w:b/>
          <w:lang w:bidi="ar-SA"/>
        </w:rPr>
      </w:pPr>
    </w:p>
    <w:p w:rsidR="00E06B32" w:rsidRDefault="00E06B32" w:rsidP="00D52318">
      <w:pPr>
        <w:rPr>
          <w:rFonts w:ascii="GHEA Grapalat" w:hAnsi="GHEA Grapalat"/>
          <w:b/>
          <w:lang w:bidi="ar-SA"/>
        </w:rPr>
      </w:pPr>
    </w:p>
    <w:p w:rsidR="00E06B32" w:rsidRDefault="00E06B32" w:rsidP="00D52318">
      <w:pPr>
        <w:rPr>
          <w:rFonts w:ascii="GHEA Grapalat" w:hAnsi="GHEA Grapalat"/>
          <w:b/>
          <w:lang w:bidi="ar-SA"/>
        </w:rPr>
      </w:pPr>
    </w:p>
    <w:p w:rsidR="00E06B32" w:rsidRDefault="00E06B32" w:rsidP="00D52318">
      <w:pPr>
        <w:rPr>
          <w:rFonts w:ascii="GHEA Grapalat" w:hAnsi="GHEA Grapalat"/>
          <w:b/>
          <w:lang w:bidi="ar-SA"/>
        </w:rPr>
      </w:pPr>
    </w:p>
    <w:p w:rsidR="00E06B32" w:rsidRDefault="00E06B32" w:rsidP="00D52318">
      <w:pPr>
        <w:rPr>
          <w:rFonts w:ascii="GHEA Grapalat" w:hAnsi="GHEA Grapalat"/>
          <w:b/>
          <w:lang w:bidi="ar-SA"/>
        </w:rPr>
      </w:pPr>
    </w:p>
    <w:p w:rsidR="00E06B32" w:rsidRDefault="00E06B32" w:rsidP="00D52318">
      <w:pPr>
        <w:rPr>
          <w:rFonts w:ascii="GHEA Grapalat" w:hAnsi="GHEA Grapalat"/>
          <w:b/>
          <w:lang w:bidi="ar-SA"/>
        </w:rPr>
      </w:pPr>
    </w:p>
    <w:p w:rsidR="00E06B32" w:rsidRDefault="00E06B32" w:rsidP="00D52318">
      <w:pPr>
        <w:rPr>
          <w:rFonts w:ascii="GHEA Grapalat" w:hAnsi="GHEA Grapalat"/>
          <w:b/>
          <w:lang w:bidi="ar-SA"/>
        </w:rPr>
      </w:pPr>
    </w:p>
    <w:p w:rsidR="00E06B32" w:rsidRDefault="00E06B32" w:rsidP="00D52318">
      <w:pPr>
        <w:rPr>
          <w:rFonts w:ascii="GHEA Grapalat" w:hAnsi="GHEA Grapalat"/>
          <w:b/>
          <w:lang w:bidi="ar-SA"/>
        </w:rPr>
      </w:pPr>
    </w:p>
    <w:p w:rsidR="00E06B32" w:rsidRDefault="00E06B32" w:rsidP="00D52318">
      <w:pPr>
        <w:rPr>
          <w:rFonts w:ascii="GHEA Grapalat" w:hAnsi="GHEA Grapalat"/>
          <w:b/>
          <w:lang w:bidi="ar-SA"/>
        </w:rPr>
      </w:pPr>
    </w:p>
    <w:p w:rsidR="00E06B32" w:rsidRDefault="00E06B32" w:rsidP="00D52318">
      <w:pPr>
        <w:rPr>
          <w:rFonts w:ascii="GHEA Grapalat" w:hAnsi="GHEA Grapalat"/>
          <w:b/>
          <w:lang w:bidi="ar-SA"/>
        </w:rPr>
      </w:pPr>
    </w:p>
    <w:p w:rsidR="00E06B32" w:rsidRDefault="00E06B32" w:rsidP="00D52318">
      <w:pPr>
        <w:rPr>
          <w:rFonts w:ascii="GHEA Grapalat" w:hAnsi="GHEA Grapalat"/>
          <w:b/>
          <w:lang w:bidi="ar-SA"/>
        </w:rPr>
      </w:pPr>
    </w:p>
    <w:p w:rsidR="00E06B32" w:rsidRDefault="00E06B32" w:rsidP="00D52318">
      <w:pPr>
        <w:rPr>
          <w:rFonts w:ascii="GHEA Grapalat" w:hAnsi="GHEA Grapalat"/>
          <w:b/>
          <w:lang w:bidi="ar-SA"/>
        </w:rPr>
      </w:pPr>
    </w:p>
    <w:p w:rsidR="00E06B32" w:rsidRDefault="00E06B32" w:rsidP="00D52318">
      <w:pPr>
        <w:rPr>
          <w:rFonts w:ascii="GHEA Grapalat" w:hAnsi="GHEA Grapalat"/>
          <w:b/>
          <w:lang w:bidi="ar-SA"/>
        </w:rPr>
      </w:pPr>
    </w:p>
    <w:p w:rsidR="00E06B32" w:rsidRDefault="00E06B32" w:rsidP="00D52318">
      <w:pPr>
        <w:rPr>
          <w:rFonts w:ascii="GHEA Grapalat" w:hAnsi="GHEA Grapalat"/>
          <w:b/>
          <w:lang w:bidi="ar-SA"/>
        </w:rPr>
      </w:pPr>
    </w:p>
    <w:p w:rsidR="00E06B32" w:rsidRDefault="00E06B32" w:rsidP="00D52318">
      <w:pPr>
        <w:rPr>
          <w:rFonts w:ascii="GHEA Grapalat" w:hAnsi="GHEA Grapalat"/>
          <w:b/>
          <w:lang w:bidi="ar-SA"/>
        </w:rPr>
      </w:pPr>
    </w:p>
    <w:p w:rsidR="00E06B32" w:rsidRDefault="00E06B32" w:rsidP="00D52318">
      <w:pPr>
        <w:rPr>
          <w:rFonts w:ascii="GHEA Grapalat" w:hAnsi="GHEA Grapalat"/>
          <w:b/>
          <w:lang w:bidi="ar-SA"/>
        </w:rPr>
      </w:pPr>
    </w:p>
    <w:p w:rsidR="00E06B32" w:rsidRDefault="00E06B32" w:rsidP="00D52318">
      <w:pPr>
        <w:rPr>
          <w:rFonts w:ascii="GHEA Grapalat" w:hAnsi="GHEA Grapalat"/>
          <w:b/>
          <w:lang w:bidi="ar-SA"/>
        </w:rPr>
      </w:pPr>
    </w:p>
    <w:p w:rsidR="00E06B32" w:rsidRDefault="00E06B32" w:rsidP="00D52318">
      <w:pPr>
        <w:rPr>
          <w:rFonts w:ascii="GHEA Grapalat" w:hAnsi="GHEA Grapalat"/>
          <w:b/>
          <w:lang w:bidi="ar-SA"/>
        </w:rPr>
      </w:pPr>
    </w:p>
    <w:p w:rsidR="00E06B32" w:rsidRDefault="00E06B32" w:rsidP="00D52318">
      <w:pPr>
        <w:rPr>
          <w:rFonts w:ascii="GHEA Grapalat" w:hAnsi="GHEA Grapalat"/>
          <w:b/>
          <w:lang w:bidi="ar-SA"/>
        </w:rPr>
      </w:pPr>
    </w:p>
    <w:p w:rsidR="00E06B32" w:rsidRPr="00AF4D08" w:rsidRDefault="00E06B32" w:rsidP="00D52318">
      <w:pPr>
        <w:rPr>
          <w:rFonts w:ascii="GHEA Grapalat" w:hAnsi="GHEA Grapalat"/>
          <w:b/>
          <w:u w:val="single"/>
          <w:lang w:bidi="ar-SA"/>
        </w:rPr>
      </w:pPr>
    </w:p>
    <w:p w:rsidR="00E06B32" w:rsidRPr="00CB5F14" w:rsidRDefault="00E06B32" w:rsidP="00E06B32">
      <w:pPr>
        <w:pStyle w:val="BodyText"/>
        <w:widowControl w:val="0"/>
        <w:ind w:firstLine="567"/>
        <w:jc w:val="right"/>
        <w:rPr>
          <w:rFonts w:ascii="GHEA Grapalat" w:hAnsi="GHEA Grapalat" w:cs="Sylfaen"/>
          <w:b/>
          <w:i/>
        </w:rPr>
      </w:pPr>
      <w:r w:rsidRPr="00CB5F14">
        <w:rPr>
          <w:rFonts w:ascii="GHEA Grapalat" w:hAnsi="GHEA Grapalat"/>
          <w:b/>
          <w:i/>
        </w:rPr>
        <w:t>Утверждено</w:t>
      </w:r>
    </w:p>
    <w:p w:rsidR="001249EE" w:rsidRPr="009044F1" w:rsidRDefault="001249EE" w:rsidP="001249EE">
      <w:pPr>
        <w:pStyle w:val="BodyText"/>
        <w:widowControl w:val="0"/>
        <w:spacing w:after="160"/>
        <w:ind w:right="-7" w:firstLine="567"/>
        <w:jc w:val="right"/>
        <w:rPr>
          <w:rFonts w:ascii="GHEA Grapalat" w:hAnsi="GHEA Grapalat"/>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044F1">
        <w:rPr>
          <w:rFonts w:ascii="GHEA Grapalat" w:hAnsi="GHEA Grapalat"/>
          <w:i/>
        </w:rPr>
        <w:t xml:space="preserve">под кодом </w:t>
      </w:r>
      <w:r w:rsidRPr="009671D8">
        <w:rPr>
          <w:rFonts w:ascii="GHEA Grapalat" w:hAnsi="GHEA Grapalat"/>
          <w:i/>
        </w:rPr>
        <w:t xml:space="preserve">  </w:t>
      </w:r>
      <w:r>
        <w:rPr>
          <w:rFonts w:ascii="GHEA Grapalat" w:hAnsi="GHEA Grapalat"/>
          <w:b/>
          <w:sz w:val="22"/>
          <w:szCs w:val="22"/>
          <w:lang w:val="af-ZA"/>
        </w:rPr>
        <w:t>ԳՀ–ԲՄԽ</w:t>
      </w:r>
      <w:r w:rsidRPr="00925DAB">
        <w:rPr>
          <w:rFonts w:ascii="GHEA Grapalat" w:hAnsi="GHEA Grapalat"/>
          <w:b/>
          <w:sz w:val="22"/>
          <w:szCs w:val="22"/>
        </w:rPr>
        <w:t>Ծ</w:t>
      </w:r>
      <w:r>
        <w:rPr>
          <w:rFonts w:ascii="GHEA Grapalat" w:hAnsi="GHEA Grapalat"/>
          <w:b/>
          <w:sz w:val="22"/>
          <w:szCs w:val="22"/>
          <w:lang w:val="af-ZA"/>
        </w:rPr>
        <w:t>ՁԲ-23</w:t>
      </w:r>
      <w:r w:rsidRPr="00925DAB">
        <w:rPr>
          <w:rFonts w:ascii="GHEA Grapalat" w:hAnsi="GHEA Grapalat"/>
          <w:b/>
          <w:sz w:val="22"/>
          <w:szCs w:val="22"/>
          <w:lang w:val="af-ZA"/>
        </w:rPr>
        <w:t>/</w:t>
      </w:r>
      <w:r>
        <w:rPr>
          <w:rFonts w:ascii="GHEA Grapalat" w:hAnsi="GHEA Grapalat"/>
          <w:b/>
          <w:sz w:val="22"/>
          <w:szCs w:val="22"/>
          <w:lang w:val="af-ZA"/>
        </w:rPr>
        <w:t>1</w:t>
      </w:r>
      <w:r>
        <w:rPr>
          <w:rFonts w:ascii="GHEA Grapalat" w:hAnsi="GHEA Grapalat"/>
          <w:b/>
          <w:sz w:val="22"/>
          <w:szCs w:val="22"/>
          <w:lang w:val="hy-AM"/>
        </w:rPr>
        <w:t>7</w:t>
      </w:r>
      <w:r w:rsidRPr="009671D8">
        <w:rPr>
          <w:rFonts w:ascii="GHEA Grapalat" w:hAnsi="GHEA Grapalat"/>
          <w:b/>
          <w:u w:val="single"/>
          <w:lang w:val="af-ZA" w:eastAsia="en-US" w:bidi="ar-SA"/>
        </w:rPr>
        <w:t xml:space="preserve">        </w:t>
      </w:r>
      <w:r w:rsidRPr="001B32D9">
        <w:rPr>
          <w:rFonts w:ascii="GHEA Grapalat" w:hAnsi="GHEA Grapalat" w:cs="Times Armenian"/>
          <w:i/>
        </w:rPr>
        <w:br/>
      </w:r>
      <w:r>
        <w:rPr>
          <w:rFonts w:ascii="GHEA Grapalat" w:hAnsi="GHEA Grapalat"/>
          <w:i/>
        </w:rPr>
        <w:t xml:space="preserve">№ </w:t>
      </w:r>
      <w:r w:rsidR="005960FF">
        <w:rPr>
          <w:rFonts w:ascii="GHEA Grapalat" w:hAnsi="GHEA Grapalat"/>
          <w:b/>
        </w:rPr>
        <w:t>от   22</w:t>
      </w:r>
      <w:r w:rsidRPr="003F2866">
        <w:rPr>
          <w:rFonts w:ascii="GHEA Grapalat" w:hAnsi="GHEA Grapalat"/>
          <w:b/>
        </w:rPr>
        <w:t>.</w:t>
      </w:r>
      <w:r w:rsidRPr="004D60F6">
        <w:rPr>
          <w:rFonts w:ascii="GHEA Grapalat" w:hAnsi="GHEA Grapalat"/>
          <w:b/>
        </w:rPr>
        <w:t xml:space="preserve"> </w:t>
      </w:r>
      <w:r>
        <w:rPr>
          <w:rFonts w:ascii="GHEA Grapalat" w:hAnsi="GHEA Grapalat"/>
          <w:b/>
        </w:rPr>
        <w:t>05. 2023</w:t>
      </w:r>
      <w:r w:rsidRPr="003F2866">
        <w:rPr>
          <w:rFonts w:ascii="GHEA Grapalat" w:hAnsi="GHEA Grapalat"/>
          <w:b/>
        </w:rPr>
        <w:t>г</w:t>
      </w:r>
    </w:p>
    <w:p w:rsidR="00E06B32" w:rsidRDefault="00E06B32" w:rsidP="001249EE">
      <w:pPr>
        <w:pStyle w:val="BodyText"/>
        <w:widowControl w:val="0"/>
        <w:spacing w:after="160"/>
        <w:ind w:right="-7"/>
        <w:rPr>
          <w:rFonts w:ascii="GHEA Grapalat" w:hAnsi="GHEA Grapalat"/>
          <w:i/>
        </w:rPr>
      </w:pPr>
    </w:p>
    <w:p w:rsidR="00E06B32" w:rsidRDefault="00E06B32" w:rsidP="00E06B32">
      <w:pPr>
        <w:pStyle w:val="BodyText"/>
        <w:widowControl w:val="0"/>
        <w:spacing w:after="160"/>
        <w:ind w:right="-7" w:firstLine="567"/>
        <w:jc w:val="center"/>
        <w:rPr>
          <w:rFonts w:ascii="GHEA Grapalat" w:hAnsi="GHEA Grapalat"/>
          <w:i/>
        </w:rPr>
      </w:pPr>
    </w:p>
    <w:p w:rsidR="00E06B32" w:rsidRPr="009044F1" w:rsidRDefault="00E06B32" w:rsidP="00E06B32">
      <w:pPr>
        <w:pStyle w:val="BodyText"/>
        <w:widowControl w:val="0"/>
        <w:spacing w:after="160"/>
        <w:ind w:right="-7" w:firstLine="567"/>
        <w:jc w:val="center"/>
        <w:rPr>
          <w:rFonts w:ascii="GHEA Grapalat" w:hAnsi="GHEA Grapalat"/>
        </w:rPr>
      </w:pPr>
      <w:r w:rsidRPr="009044F1">
        <w:rPr>
          <w:rFonts w:ascii="GHEA Grapalat" w:hAnsi="GHEA Grapalat"/>
          <w:i/>
        </w:rPr>
        <w:t>"</w:t>
      </w:r>
      <w:r w:rsidRPr="00D25B2A">
        <w:rPr>
          <w:rFonts w:ascii="GHEA Grapalat" w:hAnsi="GHEA Grapalat"/>
          <w:b/>
          <w:i/>
          <w:lang w:bidi="ar-SA"/>
        </w:rPr>
        <w:t xml:space="preserve"> </w:t>
      </w:r>
      <w:r w:rsidRPr="00F56310">
        <w:rPr>
          <w:rFonts w:ascii="GHEA Grapalat" w:hAnsi="GHEA Grapalat"/>
          <w:b/>
          <w:i/>
          <w:lang w:bidi="ar-SA"/>
        </w:rPr>
        <w:t>Гарнинский муниципалитет</w:t>
      </w:r>
      <w:r w:rsidRPr="009044F1">
        <w:rPr>
          <w:rFonts w:ascii="GHEA Grapalat" w:hAnsi="GHEA Grapalat"/>
          <w:i/>
        </w:rPr>
        <w:t xml:space="preserve"> "</w:t>
      </w:r>
    </w:p>
    <w:p w:rsidR="00E06B32" w:rsidRPr="003A1EBB" w:rsidRDefault="00E06B32" w:rsidP="00E06B32">
      <w:pPr>
        <w:pStyle w:val="BodyText"/>
        <w:widowControl w:val="0"/>
        <w:spacing w:after="160"/>
        <w:ind w:right="-7" w:firstLine="567"/>
        <w:jc w:val="center"/>
        <w:rPr>
          <w:rFonts w:ascii="GHEA Grapalat" w:hAnsi="GHEA Grapalat"/>
        </w:rPr>
      </w:pPr>
    </w:p>
    <w:p w:rsidR="00E06B32" w:rsidRPr="003A1EBB" w:rsidRDefault="00E06B32" w:rsidP="00E06B32">
      <w:pPr>
        <w:pStyle w:val="BodyText"/>
        <w:widowControl w:val="0"/>
        <w:spacing w:after="160"/>
        <w:ind w:right="-7" w:firstLine="567"/>
        <w:jc w:val="center"/>
        <w:rPr>
          <w:rFonts w:ascii="GHEA Grapalat" w:hAnsi="GHEA Grapalat"/>
        </w:rPr>
      </w:pPr>
    </w:p>
    <w:p w:rsidR="00E06B32" w:rsidRPr="003A1EBB" w:rsidRDefault="00E06B32" w:rsidP="00E06B32">
      <w:pPr>
        <w:pStyle w:val="BodyText"/>
        <w:widowControl w:val="0"/>
        <w:spacing w:after="160"/>
        <w:ind w:right="-7" w:firstLine="567"/>
        <w:jc w:val="center"/>
        <w:rPr>
          <w:rFonts w:ascii="GHEA Grapalat" w:hAnsi="GHEA Grapalat"/>
        </w:rPr>
      </w:pPr>
    </w:p>
    <w:p w:rsidR="00E06B32" w:rsidRPr="009044F1" w:rsidRDefault="00E06B32" w:rsidP="00E06B32">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E06B32" w:rsidRPr="009044F1" w:rsidRDefault="00E06B32" w:rsidP="00E06B32">
      <w:pPr>
        <w:pStyle w:val="BodyText"/>
        <w:widowControl w:val="0"/>
        <w:spacing w:after="160"/>
        <w:ind w:right="-7" w:firstLine="567"/>
        <w:jc w:val="center"/>
        <w:rPr>
          <w:rFonts w:ascii="GHEA Grapalat" w:hAnsi="GHEA Grapalat" w:cs="Sylfaen"/>
        </w:rPr>
      </w:pPr>
    </w:p>
    <w:p w:rsidR="00E06B32" w:rsidRPr="009044F1" w:rsidRDefault="00E06B32" w:rsidP="00E06B32">
      <w:pPr>
        <w:pStyle w:val="BodyText"/>
        <w:widowControl w:val="0"/>
        <w:spacing w:after="160"/>
        <w:ind w:right="-7" w:firstLine="567"/>
        <w:jc w:val="center"/>
        <w:rPr>
          <w:rFonts w:ascii="GHEA Grapalat" w:hAnsi="GHEA Grapalat" w:cs="Sylfaen"/>
        </w:rPr>
      </w:pPr>
    </w:p>
    <w:p w:rsidR="00E06B32" w:rsidRPr="009044F1" w:rsidRDefault="001249EE" w:rsidP="00E06B32">
      <w:pPr>
        <w:pStyle w:val="BodyText"/>
        <w:widowControl w:val="0"/>
        <w:spacing w:after="160"/>
        <w:ind w:right="-7"/>
        <w:jc w:val="center"/>
        <w:rPr>
          <w:rFonts w:ascii="GHEA Grapalat" w:hAnsi="GHEA Grapalat"/>
        </w:rPr>
      </w:pPr>
      <w:r w:rsidRPr="009044F1">
        <w:rPr>
          <w:rFonts w:ascii="GHEA Grapalat" w:hAnsi="GHEA Grapalat"/>
        </w:rPr>
        <w:t>НА ОТКРЫТЫЙ КОНКУРС</w:t>
      </w:r>
      <w:r w:rsidR="00E06B32" w:rsidRPr="009044F1">
        <w:rPr>
          <w:rFonts w:ascii="GHEA Grapalat" w:hAnsi="GHEA Grapalat"/>
        </w:rPr>
        <w:t>, ОБЪЯВЛЕННЫЙ С ЦЕЛЬЮ ПРИОБРЕТЕНИЯ "</w:t>
      </w:r>
      <w:r w:rsidR="00E06B32" w:rsidRPr="005B72F2">
        <w:rPr>
          <w:rFonts w:ascii="GHEA Grapalat" w:hAnsi="GHEA Grapalat"/>
          <w:b/>
          <w:i/>
        </w:rPr>
        <w:t xml:space="preserve"> </w:t>
      </w:r>
      <w:r w:rsidR="00E06B32" w:rsidRPr="00BC1DA8">
        <w:rPr>
          <w:rFonts w:ascii="GHEA Grapalat" w:hAnsi="GHEA Grapalat"/>
        </w:rPr>
        <w:t>Консультационные услуги технического надзора</w:t>
      </w:r>
      <w:r w:rsidR="00E06B32" w:rsidRPr="009044F1">
        <w:rPr>
          <w:rFonts w:ascii="GHEA Grapalat" w:hAnsi="GHEA Grapalat"/>
        </w:rPr>
        <w:t xml:space="preserve"> " ДЛЯ НУЖД "</w:t>
      </w:r>
      <w:r w:rsidR="00E06B32" w:rsidRPr="005B72F2">
        <w:rPr>
          <w:rFonts w:ascii="GHEA Grapalat" w:hAnsi="GHEA Grapalat"/>
          <w:b/>
          <w:i/>
          <w:lang w:bidi="ar-SA"/>
        </w:rPr>
        <w:t xml:space="preserve"> </w:t>
      </w:r>
      <w:r w:rsidR="00E06B32" w:rsidRPr="00F56310">
        <w:rPr>
          <w:rFonts w:ascii="GHEA Grapalat" w:hAnsi="GHEA Grapalat"/>
          <w:b/>
          <w:i/>
          <w:lang w:bidi="ar-SA"/>
        </w:rPr>
        <w:t>Гарнинский муниципалитет</w:t>
      </w:r>
      <w:r w:rsidR="00E06B32" w:rsidRPr="009044F1">
        <w:rPr>
          <w:rFonts w:ascii="GHEA Grapalat" w:hAnsi="GHEA Grapalat"/>
          <w:i/>
        </w:rPr>
        <w:t xml:space="preserve"> </w:t>
      </w:r>
      <w:r w:rsidR="00E06B32" w:rsidRPr="009044F1">
        <w:rPr>
          <w:rFonts w:ascii="GHEA Grapalat" w:hAnsi="GHEA Grapalat"/>
        </w:rPr>
        <w:t>"</w:t>
      </w:r>
    </w:p>
    <w:p w:rsidR="00E06B32" w:rsidRPr="009044F1" w:rsidRDefault="00E06B32" w:rsidP="00E06B32">
      <w:pPr>
        <w:pStyle w:val="BodyText"/>
        <w:widowControl w:val="0"/>
        <w:spacing w:after="160"/>
        <w:ind w:right="-7" w:firstLine="567"/>
        <w:jc w:val="center"/>
        <w:rPr>
          <w:rFonts w:ascii="GHEA Grapalat" w:hAnsi="GHEA Grapalat"/>
        </w:rPr>
      </w:pPr>
    </w:p>
    <w:p w:rsidR="00E06B32" w:rsidRDefault="00E06B32" w:rsidP="00E06B32">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249EE" w:rsidRDefault="001249EE"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160AE4" w:rsidRPr="009044F1" w:rsidRDefault="00160AE4" w:rsidP="00B46D58">
      <w:pPr>
        <w:widowControl w:val="0"/>
        <w:spacing w:after="160"/>
        <w:ind w:firstLine="567"/>
        <w:jc w:val="center"/>
        <w:rPr>
          <w:rFonts w:ascii="GHEA Grapalat" w:hAnsi="GHEA Grapalat"/>
          <w:i/>
        </w:rPr>
      </w:pPr>
    </w:p>
    <w:p w:rsidR="00E06B32" w:rsidRPr="00EC400D" w:rsidRDefault="00E06B32" w:rsidP="00E06B32">
      <w:pPr>
        <w:widowControl w:val="0"/>
        <w:jc w:val="center"/>
        <w:rPr>
          <w:rFonts w:ascii="GHEA Grapalat" w:hAnsi="GHEA Grapalat"/>
          <w:sz w:val="20"/>
          <w:szCs w:val="20"/>
        </w:rPr>
      </w:pPr>
      <w:r w:rsidRPr="00BC1DA8">
        <w:rPr>
          <w:rFonts w:ascii="GHEA Grapalat" w:hAnsi="GHEA Grapalat"/>
        </w:rPr>
        <w:t>Консультационные услуги технического надзора</w:t>
      </w:r>
      <w:r w:rsidRPr="009044F1">
        <w:rPr>
          <w:rFonts w:ascii="GHEA Grapalat" w:hAnsi="GHEA Grapalat"/>
        </w:rPr>
        <w:t xml:space="preserve"> </w:t>
      </w:r>
      <w:r w:rsidRPr="002E069D">
        <w:rPr>
          <w:rFonts w:ascii="GHEA Grapalat" w:hAnsi="GHEA Grapalat"/>
          <w:b/>
        </w:rPr>
        <w:t>ДЛЯ НУЖД</w:t>
      </w:r>
      <w:r w:rsidRPr="00EC400D">
        <w:rPr>
          <w:rFonts w:ascii="GHEA Grapalat" w:hAnsi="GHEA Grapalat"/>
        </w:rPr>
        <w:t xml:space="preserve"> </w:t>
      </w:r>
      <w:r w:rsidRPr="00F56310">
        <w:rPr>
          <w:rFonts w:ascii="GHEA Grapalat" w:hAnsi="GHEA Grapalat"/>
          <w:b/>
          <w:i/>
          <w:lang w:bidi="ar-SA"/>
        </w:rPr>
        <w:t>Гарнинский муниципалитет</w:t>
      </w:r>
    </w:p>
    <w:p w:rsidR="00E06B32" w:rsidRPr="003A1EBB" w:rsidRDefault="00E06B32" w:rsidP="00E06B32">
      <w:pPr>
        <w:widowControl w:val="0"/>
        <w:spacing w:after="160"/>
        <w:ind w:firstLine="567"/>
        <w:jc w:val="center"/>
        <w:rPr>
          <w:rFonts w:ascii="GHEA Grapalat" w:hAnsi="GHEA Grapalat"/>
        </w:rPr>
      </w:pPr>
    </w:p>
    <w:p w:rsidR="00E06B32" w:rsidRPr="009044F1" w:rsidRDefault="00E06B32" w:rsidP="00E06B32">
      <w:pPr>
        <w:widowControl w:val="0"/>
        <w:spacing w:after="160"/>
        <w:jc w:val="center"/>
        <w:rPr>
          <w:rFonts w:ascii="GHEA Grapalat" w:hAnsi="GHEA Grapalat"/>
          <w:i/>
        </w:rPr>
      </w:pPr>
      <w:r w:rsidRPr="009044F1">
        <w:rPr>
          <w:rFonts w:ascii="GHEA Grapalat" w:hAnsi="GHEA Grapalat"/>
          <w:b/>
        </w:rPr>
        <w:t xml:space="preserve">ПРИГЛАШЕНИЯ НА </w:t>
      </w:r>
      <w:r w:rsidR="001249EE" w:rsidRPr="009044F1">
        <w:rPr>
          <w:rFonts w:ascii="GHEA Grapalat" w:hAnsi="GHEA Grapalat"/>
          <w:b/>
        </w:rPr>
        <w:t>ОТКРЫТЫЙ КОНКУРС</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E06B32" w:rsidRDefault="00E06B32" w:rsidP="00B46D58">
      <w:pPr>
        <w:widowControl w:val="0"/>
        <w:spacing w:after="160"/>
        <w:jc w:val="center"/>
        <w:rPr>
          <w:rFonts w:ascii="GHEA Grapalat" w:hAnsi="GHEA Grapalat"/>
          <w:b/>
        </w:rPr>
      </w:pPr>
    </w:p>
    <w:p w:rsidR="00E06B32" w:rsidRDefault="00E06B32" w:rsidP="00B46D58">
      <w:pPr>
        <w:widowControl w:val="0"/>
        <w:spacing w:after="160"/>
        <w:jc w:val="center"/>
        <w:rPr>
          <w:rFonts w:ascii="GHEA Grapalat" w:hAnsi="GHEA Grapalat"/>
          <w:b/>
        </w:rPr>
      </w:pPr>
    </w:p>
    <w:p w:rsidR="00E06B32" w:rsidRDefault="00E06B32" w:rsidP="00B46D58">
      <w:pPr>
        <w:widowControl w:val="0"/>
        <w:spacing w:after="160"/>
        <w:jc w:val="center"/>
        <w:rPr>
          <w:rFonts w:ascii="GHEA Grapalat" w:hAnsi="GHEA Grapalat"/>
          <w:b/>
        </w:rPr>
      </w:pPr>
    </w:p>
    <w:p w:rsidR="00E06B32" w:rsidRDefault="00E06B32" w:rsidP="00B46D58">
      <w:pPr>
        <w:widowControl w:val="0"/>
        <w:spacing w:after="160"/>
        <w:jc w:val="center"/>
        <w:rPr>
          <w:rFonts w:ascii="GHEA Grapalat" w:hAnsi="GHEA Grapalat"/>
          <w:b/>
        </w:rPr>
      </w:pPr>
    </w:p>
    <w:p w:rsidR="00E06B32" w:rsidRDefault="00E06B32" w:rsidP="00B46D58">
      <w:pPr>
        <w:widowControl w:val="0"/>
        <w:spacing w:after="160"/>
        <w:jc w:val="center"/>
        <w:rPr>
          <w:rFonts w:ascii="GHEA Grapalat" w:hAnsi="GHEA Grapalat"/>
          <w:b/>
        </w:rPr>
      </w:pPr>
    </w:p>
    <w:p w:rsidR="00E06B32" w:rsidRDefault="00E06B32" w:rsidP="00B46D58">
      <w:pPr>
        <w:widowControl w:val="0"/>
        <w:spacing w:after="160"/>
        <w:jc w:val="center"/>
        <w:rPr>
          <w:rFonts w:ascii="GHEA Grapalat" w:hAnsi="GHEA Grapalat"/>
          <w:b/>
        </w:rPr>
      </w:pPr>
    </w:p>
    <w:p w:rsidR="00E06B32" w:rsidRDefault="00E06B32" w:rsidP="00B46D58">
      <w:pPr>
        <w:widowControl w:val="0"/>
        <w:spacing w:after="160"/>
        <w:jc w:val="center"/>
        <w:rPr>
          <w:rFonts w:ascii="GHEA Grapalat" w:hAnsi="GHEA Grapalat"/>
          <w:b/>
        </w:rPr>
      </w:pPr>
    </w:p>
    <w:p w:rsidR="00E06B32" w:rsidRDefault="00E06B32"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1249EE" w:rsidRDefault="00E06B32" w:rsidP="001249EE">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001249EE" w:rsidRPr="009044F1">
        <w:rPr>
          <w:rFonts w:ascii="GHEA Grapalat" w:hAnsi="GHEA Grapalat"/>
          <w:b/>
        </w:rPr>
        <w:t>НА ОТКРЫТЫЙ КОНКУРС</w:t>
      </w:r>
    </w:p>
    <w:p w:rsidR="00E06B32" w:rsidRDefault="00E06B32" w:rsidP="00E06B32">
      <w:pPr>
        <w:widowControl w:val="0"/>
        <w:spacing w:after="160"/>
        <w:jc w:val="center"/>
        <w:rPr>
          <w:rFonts w:ascii="GHEA Grapalat" w:hAnsi="GHEA Grapalat"/>
          <w:b/>
        </w:rPr>
      </w:pP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E06B32"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p>
    <w:p w:rsidR="00E06B32" w:rsidRDefault="00E06B32" w:rsidP="00E17B7F">
      <w:pPr>
        <w:widowControl w:val="0"/>
        <w:spacing w:after="160"/>
        <w:ind w:hanging="567"/>
        <w:jc w:val="both"/>
        <w:rPr>
          <w:rFonts w:ascii="GHEA Grapalat" w:hAnsi="GHEA Grapalat"/>
          <w:spacing w:val="-6"/>
        </w:rPr>
      </w:pPr>
    </w:p>
    <w:p w:rsidR="00096865" w:rsidRPr="006D2DF7" w:rsidRDefault="00E17B7F" w:rsidP="00E06B32">
      <w:pPr>
        <w:widowControl w:val="0"/>
        <w:spacing w:after="160"/>
        <w:ind w:hanging="567"/>
        <w:jc w:val="both"/>
        <w:rPr>
          <w:rFonts w:ascii="GHEA Grapalat" w:hAnsi="GHEA Grapalat"/>
          <w:spacing w:val="-6"/>
        </w:rPr>
      </w:pPr>
      <w:r w:rsidRPr="00E17B7F">
        <w:rPr>
          <w:rFonts w:ascii="GHEA Grapalat" w:hAnsi="GHEA Grapalat"/>
          <w:spacing w:val="-6"/>
        </w:rPr>
        <w:t xml:space="preserve">  </w:t>
      </w:r>
      <w:r w:rsidR="00E06B32">
        <w:rPr>
          <w:rFonts w:ascii="GHEA Grapalat" w:hAnsi="GHEA Grapalat"/>
          <w:spacing w:val="-6"/>
        </w:rPr>
        <w:tab/>
      </w:r>
      <w:r w:rsidR="00096865" w:rsidRPr="006D2DF7">
        <w:rPr>
          <w:rFonts w:ascii="GHEA Grapalat" w:hAnsi="GHEA Grapalat"/>
          <w:spacing w:val="-6"/>
        </w:rPr>
        <w:t>Настоящее Приглашение предоставляется в допо</w:t>
      </w:r>
      <w:r w:rsidR="00E06B32">
        <w:rPr>
          <w:rFonts w:ascii="GHEA Grapalat" w:hAnsi="GHEA Grapalat"/>
          <w:spacing w:val="-6"/>
        </w:rPr>
        <w:t xml:space="preserve">лнение к объявлению </w:t>
      </w:r>
      <w:r w:rsidR="001249EE" w:rsidRPr="006D2DF7">
        <w:rPr>
          <w:rFonts w:ascii="GHEA Grapalat" w:hAnsi="GHEA Grapalat"/>
          <w:spacing w:val="-6"/>
        </w:rPr>
        <w:t>об открытом конкурсе</w:t>
      </w:r>
      <w:r w:rsidR="00096865" w:rsidRPr="006D2DF7">
        <w:rPr>
          <w:rFonts w:ascii="GHEA Grapalat" w:hAnsi="GHEA Grapalat"/>
          <w:spacing w:val="-6"/>
        </w:rPr>
        <w:t xml:space="preserve">, проводимом под кодом </w:t>
      </w:r>
      <w:r w:rsidR="001249EE">
        <w:rPr>
          <w:rFonts w:ascii="GHEA Grapalat" w:hAnsi="GHEA Grapalat"/>
          <w:b/>
          <w:sz w:val="22"/>
          <w:szCs w:val="22"/>
          <w:lang w:val="af-ZA"/>
        </w:rPr>
        <w:t>ԳՀ–ԲՄԽ</w:t>
      </w:r>
      <w:r w:rsidR="001249EE" w:rsidRPr="00925DAB">
        <w:rPr>
          <w:rFonts w:ascii="GHEA Grapalat" w:hAnsi="GHEA Grapalat"/>
          <w:b/>
          <w:sz w:val="22"/>
          <w:szCs w:val="22"/>
        </w:rPr>
        <w:t>Ծ</w:t>
      </w:r>
      <w:r w:rsidR="001249EE">
        <w:rPr>
          <w:rFonts w:ascii="GHEA Grapalat" w:hAnsi="GHEA Grapalat"/>
          <w:b/>
          <w:sz w:val="22"/>
          <w:szCs w:val="22"/>
          <w:lang w:val="af-ZA"/>
        </w:rPr>
        <w:t>ՁԲ-23</w:t>
      </w:r>
      <w:r w:rsidR="001249EE" w:rsidRPr="00925DAB">
        <w:rPr>
          <w:rFonts w:ascii="GHEA Grapalat" w:hAnsi="GHEA Grapalat"/>
          <w:b/>
          <w:sz w:val="22"/>
          <w:szCs w:val="22"/>
          <w:lang w:val="af-ZA"/>
        </w:rPr>
        <w:t>/</w:t>
      </w:r>
      <w:r w:rsidR="001249EE">
        <w:rPr>
          <w:rFonts w:ascii="GHEA Grapalat" w:hAnsi="GHEA Grapalat"/>
          <w:b/>
          <w:sz w:val="22"/>
          <w:szCs w:val="22"/>
          <w:lang w:val="af-ZA"/>
        </w:rPr>
        <w:t>1</w:t>
      </w:r>
      <w:r w:rsidR="001249EE">
        <w:rPr>
          <w:rFonts w:ascii="GHEA Grapalat" w:hAnsi="GHEA Grapalat"/>
          <w:b/>
          <w:sz w:val="22"/>
          <w:szCs w:val="22"/>
          <w:lang w:val="hy-AM"/>
        </w:rPr>
        <w:t>7</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E06B32">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E06B32" w:rsidRPr="00E06B32">
        <w:rPr>
          <w:rFonts w:ascii="GHEA Grapalat" w:hAnsi="GHEA Grapalat"/>
          <w:b/>
        </w:rPr>
        <w:t xml:space="preserve"> </w:t>
      </w:r>
      <w:r w:rsidR="00E06B32" w:rsidRPr="00D25B2A">
        <w:rPr>
          <w:rFonts w:ascii="GHEA Grapalat" w:hAnsi="GHEA Grapalat"/>
          <w:b/>
        </w:rPr>
        <w:t>Гарнинский муниципалитет</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E06B32" w:rsidRPr="00E06B32">
        <w:rPr>
          <w:rFonts w:ascii="GHEA Grapalat" w:hAnsi="GHEA Grapalat"/>
          <w:b/>
          <w:sz w:val="24"/>
          <w:szCs w:val="24"/>
          <w:lang w:eastAsia="en-US" w:bidi="ar-SA"/>
        </w:rPr>
        <w:t xml:space="preserve"> </w:t>
      </w:r>
      <w:r w:rsidR="00E06B32" w:rsidRPr="00560901">
        <w:rPr>
          <w:rFonts w:ascii="GHEA Grapalat" w:hAnsi="GHEA Grapalat"/>
          <w:b/>
          <w:sz w:val="24"/>
          <w:szCs w:val="24"/>
          <w:lang w:val="en-US" w:eastAsia="en-US" w:bidi="ar-SA"/>
        </w:rPr>
        <w:t>garnihamaynq</w:t>
      </w:r>
      <w:r w:rsidR="00E06B32" w:rsidRPr="00560901">
        <w:rPr>
          <w:rFonts w:ascii="GHEA Grapalat" w:hAnsi="GHEA Grapalat"/>
          <w:b/>
          <w:sz w:val="24"/>
          <w:szCs w:val="24"/>
          <w:lang w:eastAsia="en-US" w:bidi="ar-SA"/>
        </w:rPr>
        <w:t>@</w:t>
      </w:r>
      <w:r w:rsidR="00E06B32" w:rsidRPr="00560901">
        <w:rPr>
          <w:rFonts w:ascii="GHEA Grapalat" w:hAnsi="GHEA Grapalat"/>
          <w:b/>
          <w:sz w:val="24"/>
          <w:szCs w:val="24"/>
          <w:lang w:val="en-US" w:eastAsia="en-US" w:bidi="ar-SA"/>
        </w:rPr>
        <w:t>mail</w:t>
      </w:r>
      <w:r w:rsidR="00E06B32" w:rsidRPr="00560901">
        <w:rPr>
          <w:rFonts w:ascii="GHEA Grapalat" w:hAnsi="GHEA Grapalat"/>
          <w:b/>
          <w:sz w:val="24"/>
          <w:szCs w:val="24"/>
          <w:lang w:eastAsia="en-US" w:bidi="ar-SA"/>
        </w:rPr>
        <w:t>.</w:t>
      </w:r>
      <w:r w:rsidR="00E06B32" w:rsidRPr="00560901">
        <w:rPr>
          <w:rFonts w:ascii="GHEA Grapalat" w:hAnsi="GHEA Grapalat"/>
          <w:b/>
          <w:sz w:val="24"/>
          <w:szCs w:val="24"/>
          <w:lang w:val="en-US" w:eastAsia="en-US" w:bidi="ar-SA"/>
        </w:rPr>
        <w:t>ru</w:t>
      </w:r>
      <w:r w:rsidR="00E06B32" w:rsidRPr="009044F1">
        <w:rPr>
          <w:rFonts w:ascii="GHEA Grapalat" w:hAnsi="GHEA Grapalat"/>
          <w:sz w:val="24"/>
          <w:szCs w:val="24"/>
        </w:rPr>
        <w:t xml:space="preserve"> </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E06B32" w:rsidRPr="00D81871" w:rsidRDefault="00845AA5" w:rsidP="00E06B32">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E06B32" w:rsidRPr="00D81871">
        <w:rPr>
          <w:rFonts w:ascii="GHEA Grapalat" w:hAnsi="GHEA Grapalat"/>
          <w:i w:val="0"/>
          <w:sz w:val="24"/>
          <w:szCs w:val="24"/>
        </w:rPr>
        <w:t>Предметом закупки является приобретение " Консультационные услуги технического надзора" (далее — также услуга) для нужд "</w:t>
      </w:r>
      <w:r w:rsidR="00E06B32" w:rsidRPr="00D81871">
        <w:rPr>
          <w:rFonts w:ascii="GHEA Grapalat" w:hAnsi="GHEA Grapalat"/>
          <w:b/>
        </w:rPr>
        <w:t xml:space="preserve"> Гарнинский муниципалитет</w:t>
      </w:r>
      <w:r w:rsidR="00E06B32" w:rsidRPr="00D81871">
        <w:rPr>
          <w:rFonts w:ascii="GHEA Grapalat" w:hAnsi="GHEA Grapalat"/>
          <w:i w:val="0"/>
          <w:sz w:val="24"/>
          <w:szCs w:val="24"/>
        </w:rPr>
        <w:t xml:space="preserve"> ",</w:t>
      </w:r>
      <w:r w:rsidR="001249EE">
        <w:rPr>
          <w:rFonts w:ascii="GHEA Grapalat" w:hAnsi="GHEA Grapalat"/>
          <w:i w:val="0"/>
          <w:sz w:val="24"/>
          <w:szCs w:val="24"/>
        </w:rPr>
        <w:t xml:space="preserve"> </w:t>
      </w:r>
      <w:r w:rsidR="001249EE" w:rsidRPr="001249EE">
        <w:rPr>
          <w:rFonts w:ascii="GHEA Grapalat" w:hAnsi="GHEA Grapalat"/>
          <w:i w:val="0"/>
          <w:sz w:val="24"/>
          <w:szCs w:val="24"/>
        </w:rPr>
        <w:t>который сгруппирован</w:t>
      </w:r>
      <w:r w:rsidR="001249EE">
        <w:rPr>
          <w:rFonts w:ascii="GHEA Grapalat" w:hAnsi="GHEA Grapalat"/>
          <w:i w:val="0"/>
          <w:sz w:val="24"/>
          <w:szCs w:val="24"/>
        </w:rPr>
        <w:t xml:space="preserve"> в лот " 1 </w:t>
      </w:r>
      <w:r w:rsidR="00E06B32" w:rsidRPr="00D8187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8E6647" w:rsidRDefault="00970424" w:rsidP="00B46D58">
            <w:pPr>
              <w:pStyle w:val="BodyTextIndent2"/>
              <w:widowControl w:val="0"/>
              <w:spacing w:after="120" w:line="240" w:lineRule="auto"/>
              <w:ind w:firstLine="0"/>
              <w:jc w:val="center"/>
              <w:rPr>
                <w:rFonts w:ascii="GHEA Grapalat" w:hAnsi="GHEA Grapalat"/>
                <w:sz w:val="24"/>
                <w:szCs w:val="24"/>
              </w:rPr>
            </w:pPr>
            <w:r w:rsidRPr="008E6647">
              <w:rPr>
                <w:rFonts w:ascii="GHEA Grapalat" w:hAnsi="GHEA Grapalat"/>
                <w:b/>
                <w:i/>
                <w:sz w:val="24"/>
                <w:szCs w:val="24"/>
              </w:rPr>
              <w:t>Номера</w:t>
            </w:r>
          </w:p>
        </w:tc>
        <w:tc>
          <w:tcPr>
            <w:tcW w:w="1418" w:type="dxa"/>
            <w:vAlign w:val="center"/>
          </w:tcPr>
          <w:p w:rsidR="00970424" w:rsidRPr="008E6647" w:rsidRDefault="00970424" w:rsidP="00970424">
            <w:pPr>
              <w:pStyle w:val="BodyTextIndent2"/>
              <w:widowControl w:val="0"/>
              <w:spacing w:after="120" w:line="240" w:lineRule="auto"/>
              <w:ind w:firstLine="0"/>
              <w:jc w:val="center"/>
              <w:rPr>
                <w:rFonts w:ascii="GHEA Grapalat" w:hAnsi="GHEA Grapalat"/>
                <w:b/>
                <w:i/>
                <w:sz w:val="24"/>
                <w:szCs w:val="24"/>
              </w:rPr>
            </w:pPr>
            <w:r w:rsidRPr="008E6647">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BodyTextIndent2"/>
              <w:widowControl w:val="0"/>
              <w:spacing w:after="120" w:line="240" w:lineRule="auto"/>
              <w:ind w:firstLine="0"/>
              <w:rPr>
                <w:rFonts w:ascii="GHEA Grapalat" w:hAnsi="GHEA Grapalat"/>
                <w:sz w:val="24"/>
                <w:szCs w:val="24"/>
                <w:u w:val="single"/>
              </w:rPr>
            </w:pPr>
          </w:p>
        </w:tc>
      </w:tr>
      <w:tr w:rsidR="009D01DF" w:rsidRPr="009044F1" w:rsidTr="00970424">
        <w:trPr>
          <w:jc w:val="center"/>
        </w:trPr>
        <w:tc>
          <w:tcPr>
            <w:tcW w:w="1216" w:type="dxa"/>
            <w:vAlign w:val="center"/>
          </w:tcPr>
          <w:p w:rsidR="009D01DF" w:rsidRPr="009044F1" w:rsidRDefault="009D01DF" w:rsidP="009D01DF">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rsidR="009D01DF" w:rsidRPr="00741EEB" w:rsidRDefault="008E6647" w:rsidP="009D01DF">
            <w:pPr>
              <w:pStyle w:val="BodyTextIndent2"/>
              <w:spacing w:line="240" w:lineRule="auto"/>
              <w:ind w:firstLine="0"/>
              <w:jc w:val="center"/>
              <w:rPr>
                <w:rFonts w:ascii="GHEA Grapalat" w:hAnsi="GHEA Grapalat"/>
                <w:sz w:val="16"/>
              </w:rPr>
            </w:pPr>
            <w:r w:rsidRPr="008E6647">
              <w:rPr>
                <w:rFonts w:ascii="GHEA Grapalat" w:hAnsi="GHEA Grapalat"/>
                <w:sz w:val="16"/>
                <w:szCs w:val="24"/>
                <w:lang w:val="hy-AM" w:eastAsia="en-US" w:bidi="ar-SA"/>
              </w:rPr>
              <w:t xml:space="preserve">2 068 </w:t>
            </w:r>
            <w:bookmarkStart w:id="0" w:name="_GoBack"/>
            <w:bookmarkEnd w:id="0"/>
            <w:r w:rsidRPr="008E6647">
              <w:rPr>
                <w:rFonts w:ascii="GHEA Grapalat" w:hAnsi="GHEA Grapalat"/>
                <w:sz w:val="16"/>
                <w:szCs w:val="24"/>
                <w:lang w:val="hy-AM" w:eastAsia="en-US" w:bidi="ar-SA"/>
              </w:rPr>
              <w:t>104</w:t>
            </w:r>
          </w:p>
        </w:tc>
        <w:tc>
          <w:tcPr>
            <w:tcW w:w="6600" w:type="dxa"/>
            <w:vAlign w:val="center"/>
          </w:tcPr>
          <w:p w:rsidR="009D01DF" w:rsidRPr="00E06B32" w:rsidRDefault="001249EE" w:rsidP="009D01DF">
            <w:pPr>
              <w:pStyle w:val="BodyTextIndent2"/>
              <w:widowControl w:val="0"/>
              <w:spacing w:after="120" w:line="240" w:lineRule="auto"/>
              <w:ind w:firstLine="0"/>
              <w:rPr>
                <w:rFonts w:ascii="GHEA Grapalat" w:hAnsi="GHEA Grapalat"/>
                <w:sz w:val="24"/>
                <w:szCs w:val="24"/>
              </w:rPr>
            </w:pPr>
            <w:r w:rsidRPr="001249EE">
              <w:rPr>
                <w:rFonts w:ascii="GHEA Grapalat" w:hAnsi="GHEA Grapalat"/>
                <w:sz w:val="24"/>
                <w:szCs w:val="24"/>
              </w:rPr>
              <w:t>Услуги по техническому надзору за строительством водопровода питьевой воды общины Гарни Котайкского марза РА</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B46D58">
      <w:pPr>
        <w:widowControl w:val="0"/>
        <w:tabs>
          <w:tab w:val="left" w:pos="1134"/>
        </w:tabs>
        <w:spacing w:after="160"/>
        <w:ind w:firstLine="567"/>
        <w:jc w:val="both"/>
        <w:rPr>
          <w:rFonts w:ascii="GHEA Grapalat" w:hAnsi="GHEA Grapalat"/>
        </w:rPr>
      </w:pP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9044F1">
        <w:rPr>
          <w:rFonts w:ascii="GHEA Grapalat" w:hAnsi="GHEA Grapalat"/>
        </w:rPr>
        <w:lastRenderedPageBreak/>
        <w:t>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4004A3">
      <w:pPr>
        <w:widowControl w:val="0"/>
        <w:tabs>
          <w:tab w:val="left" w:pos="1134"/>
        </w:tabs>
        <w:ind w:left="66"/>
        <w:contextualSpacing/>
        <w:jc w:val="both"/>
        <w:rPr>
          <w:rFonts w:ascii="GHEA Grapalat" w:hAnsi="GHEA Grapalat" w:cs="Sylfaen"/>
        </w:rPr>
      </w:pPr>
    </w:p>
    <w:p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4004A3" w:rsidRPr="009044F1" w:rsidRDefault="004004A3"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10625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781EEF" w:rsidRDefault="00096865" w:rsidP="00E67CC4">
      <w:pPr>
        <w:widowControl w:val="0"/>
        <w:tabs>
          <w:tab w:val="left" w:pos="1134"/>
        </w:tabs>
        <w:spacing w:after="160"/>
        <w:ind w:firstLine="567"/>
        <w:jc w:val="both"/>
        <w:rPr>
          <w:rFonts w:ascii="GHEA Grapalat" w:hAnsi="GHEA Grapalat" w:cs="Arial Armenian"/>
          <w:b/>
        </w:rPr>
      </w:pPr>
      <w:r w:rsidRPr="00781EEF">
        <w:rPr>
          <w:rFonts w:ascii="GHEA Grapalat" w:hAnsi="GHEA Grapalat"/>
          <w:b/>
        </w:rPr>
        <w:lastRenderedPageBreak/>
        <w:t>2.4</w:t>
      </w:r>
      <w:r w:rsidR="00D13662" w:rsidRPr="00781EEF">
        <w:rPr>
          <w:rFonts w:ascii="GHEA Grapalat" w:hAnsi="GHEA Grapalat"/>
          <w:b/>
        </w:rPr>
        <w:t>.</w:t>
      </w:r>
      <w:r w:rsidR="00E1385B" w:rsidRPr="00781EEF">
        <w:rPr>
          <w:rFonts w:ascii="GHEA Grapalat" w:hAnsi="GHEA Grapalat"/>
          <w:b/>
        </w:rPr>
        <w:tab/>
      </w:r>
      <w:r w:rsidR="00E661BE" w:rsidRPr="00781EEF">
        <w:rPr>
          <w:rFonts w:ascii="GHEA Grapalat" w:hAnsi="GHEA Grapalat"/>
          <w:b/>
        </w:rPr>
        <w:t>Участник, в случае признания отобранным участником,</w:t>
      </w:r>
      <w:r w:rsidR="001125CC" w:rsidRPr="00781EEF">
        <w:rPr>
          <w:rFonts w:ascii="GHEA Grapalat" w:hAnsi="GHEA Grapalat"/>
          <w:b/>
        </w:rPr>
        <w:t xml:space="preserve"> представляет обеспечение квалификации в порядке и размере, установленными настоящим приглашением.</w:t>
      </w:r>
      <w:r w:rsidR="00E661BE" w:rsidRPr="00781EEF">
        <w:rPr>
          <w:rFonts w:ascii="GHEA Grapalat" w:hAnsi="GHEA Grapalat"/>
          <w:b/>
        </w:rPr>
        <w:t xml:space="preserve"> </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781EEF" w:rsidRPr="007B438A" w:rsidRDefault="00781EEF" w:rsidP="00781EEF">
      <w:pPr>
        <w:pStyle w:val="BodyTextIndent2"/>
        <w:widowControl w:val="0"/>
        <w:tabs>
          <w:tab w:val="left" w:pos="1134"/>
        </w:tabs>
        <w:spacing w:after="160"/>
        <w:ind w:firstLine="567"/>
        <w:rPr>
          <w:rFonts w:ascii="GHEA Grapalat" w:hAnsi="GHEA Grapalat" w:cs="Arial"/>
          <w:b/>
          <w:lang w:val="hy-AM" w:eastAsia="en-US" w:bidi="ar-SA"/>
        </w:rPr>
      </w:pPr>
      <w:r w:rsidRPr="007B438A">
        <w:rPr>
          <w:rFonts w:ascii="GHEA Grapalat" w:hAnsi="GHEA Grapalat" w:cs="Arial"/>
          <w:b/>
          <w:lang w:val="hy-AM" w:eastAsia="en-US" w:bidi="ar-SA"/>
        </w:rPr>
        <w:t>2.7 Критерий «Профессиональный опыт» оценивается в следующем порядке:</w:t>
      </w:r>
    </w:p>
    <w:p w:rsidR="00781EEF" w:rsidRPr="007B438A" w:rsidRDefault="00781EEF" w:rsidP="00781EEF">
      <w:pPr>
        <w:pStyle w:val="BodyTextIndent2"/>
        <w:widowControl w:val="0"/>
        <w:tabs>
          <w:tab w:val="left" w:pos="1134"/>
        </w:tabs>
        <w:spacing w:after="160"/>
        <w:ind w:firstLine="567"/>
        <w:rPr>
          <w:rFonts w:ascii="GHEA Grapalat" w:hAnsi="GHEA Grapalat" w:cs="Arial"/>
          <w:b/>
          <w:lang w:val="hy-AM" w:eastAsia="en-US" w:bidi="ar-SA"/>
        </w:rPr>
      </w:pPr>
      <w:r w:rsidRPr="007B438A">
        <w:rPr>
          <w:rFonts w:ascii="GHEA Grapalat" w:hAnsi="GHEA Grapalat" w:cs="Arial"/>
          <w:b/>
          <w:lang w:val="hy-AM" w:eastAsia="en-US" w:bidi="ar-SA"/>
        </w:rPr>
        <w:t>а. участник должен должным образом реализовать хотя бы один аналогичный договор в течение года подачи заявки и предшествующих ему трех лет. По смыслу данного порядка оказание услуг по техническому контролю качества строительных работ считается аналогичным.</w:t>
      </w:r>
    </w:p>
    <w:p w:rsidR="00781EEF" w:rsidRPr="007B438A" w:rsidRDefault="00781EEF" w:rsidP="00781EEF">
      <w:pPr>
        <w:pStyle w:val="BodyTextIndent2"/>
        <w:widowControl w:val="0"/>
        <w:tabs>
          <w:tab w:val="left" w:pos="1134"/>
        </w:tabs>
        <w:spacing w:after="160"/>
        <w:ind w:firstLine="567"/>
        <w:rPr>
          <w:rFonts w:ascii="GHEA Grapalat" w:hAnsi="GHEA Grapalat" w:cs="Arial"/>
          <w:b/>
          <w:lang w:val="hy-AM" w:eastAsia="en-US" w:bidi="ar-SA"/>
        </w:rPr>
      </w:pPr>
      <w:r w:rsidRPr="007B438A">
        <w:rPr>
          <w:rFonts w:ascii="GHEA Grapalat" w:hAnsi="GHEA Grapalat" w:cs="Arial"/>
          <w:b/>
          <w:lang w:val="hy-AM" w:eastAsia="en-US" w:bidi="ar-SA"/>
        </w:rPr>
        <w:t xml:space="preserve"> Ранее заключенный договор (или договоры) признается (или признается) удовлетворительным, если объем работ (или общая сумма), предусмотренных в нем (их), в денежном выражении не менее ценового предложения, представленного участником в рамках этой процедуры. При этом объем работ, предоставляемых в рамках хотя бы одного договора, не должен быть менее пятидесяти процентов ценового предложения, поданного участником в рамках данной процедуры.</w:t>
      </w:r>
    </w:p>
    <w:p w:rsidR="00781EEF" w:rsidRPr="007B438A" w:rsidRDefault="00781EEF" w:rsidP="00781EEF">
      <w:pPr>
        <w:pStyle w:val="BodyTextIndent2"/>
        <w:widowControl w:val="0"/>
        <w:tabs>
          <w:tab w:val="left" w:pos="1134"/>
        </w:tabs>
        <w:spacing w:after="160"/>
        <w:ind w:firstLine="567"/>
        <w:rPr>
          <w:rFonts w:ascii="GHEA Grapalat" w:hAnsi="GHEA Grapalat" w:cs="Arial"/>
          <w:b/>
          <w:lang w:val="hy-AM" w:eastAsia="en-US" w:bidi="ar-SA"/>
        </w:rPr>
      </w:pPr>
      <w:r w:rsidRPr="007B438A">
        <w:rPr>
          <w:rFonts w:ascii="GHEA Grapalat" w:hAnsi="GHEA Grapalat" w:cs="Arial"/>
          <w:b/>
          <w:lang w:val="hy-AM" w:eastAsia="en-US" w:bidi="ar-SA"/>
        </w:rPr>
        <w:t xml:space="preserve">б. В обоснование своего соответствия требованиям, предусмотренным абзацем а) </w:t>
      </w:r>
      <w:r w:rsidRPr="007B438A">
        <w:rPr>
          <w:rFonts w:ascii="Cambria Math" w:hAnsi="Cambria Math" w:cs="Cambria Math"/>
          <w:b/>
          <w:lang w:val="hy-AM" w:eastAsia="en-US" w:bidi="ar-SA"/>
        </w:rPr>
        <w:t>​​</w:t>
      </w:r>
      <w:r w:rsidRPr="007B438A">
        <w:rPr>
          <w:rFonts w:ascii="GHEA Grapalat" w:hAnsi="GHEA Grapalat" w:cs="Arial"/>
          <w:b/>
          <w:lang w:val="hy-AM" w:eastAsia="en-US" w:bidi="ar-SA"/>
        </w:rPr>
        <w:t>настоящего подпункта, участник представляет с заявлением копии ранее заключенного договора (договоров), а в целях оценки надлежащего исполнения указанного договора ( договора), акт, удостоверяющий исполнение договора в установленный срок, утвержденный сторонами данного договора (протокол приема-передачи) и др.) копию или письменное свидетельство стороны, принимающей исполнение данного договора;</w:t>
      </w:r>
    </w:p>
    <w:tbl>
      <w:tblPr>
        <w:tblW w:w="1035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350"/>
        <w:gridCol w:w="1350"/>
        <w:gridCol w:w="2700"/>
        <w:gridCol w:w="4230"/>
      </w:tblGrid>
      <w:tr w:rsidR="00781EEF" w:rsidRPr="007B438A" w:rsidTr="001C0262">
        <w:tc>
          <w:tcPr>
            <w:tcW w:w="10350" w:type="dxa"/>
            <w:gridSpan w:val="5"/>
            <w:tcBorders>
              <w:top w:val="single" w:sz="4" w:space="0" w:color="auto"/>
              <w:left w:val="single" w:sz="4" w:space="0" w:color="auto"/>
              <w:bottom w:val="single" w:sz="4" w:space="0" w:color="auto"/>
              <w:right w:val="single" w:sz="4" w:space="0" w:color="auto"/>
            </w:tcBorders>
            <w:vAlign w:val="center"/>
          </w:tcPr>
          <w:p w:rsidR="00781EEF" w:rsidRPr="007B438A" w:rsidRDefault="00781EEF" w:rsidP="00781EEF">
            <w:pPr>
              <w:jc w:val="center"/>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lastRenderedPageBreak/>
              <w:t>Аналогичные услуги по техническому контролю качества, выполняемые организацией</w:t>
            </w:r>
          </w:p>
        </w:tc>
      </w:tr>
      <w:tr w:rsidR="00781EEF" w:rsidRPr="007B438A" w:rsidTr="001C0262">
        <w:tblPrEx>
          <w:tblLook w:val="01E0" w:firstRow="1" w:lastRow="1" w:firstColumn="1" w:lastColumn="1" w:noHBand="0" w:noVBand="0"/>
        </w:tblPrEx>
        <w:tc>
          <w:tcPr>
            <w:tcW w:w="10350" w:type="dxa"/>
            <w:gridSpan w:val="5"/>
            <w:vAlign w:val="center"/>
          </w:tcPr>
          <w:p w:rsidR="00781EEF" w:rsidRPr="007B438A" w:rsidRDefault="00781EEF" w:rsidP="00781EEF">
            <w:pPr>
              <w:jc w:val="center"/>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контрактов</w:t>
            </w:r>
          </w:p>
        </w:tc>
      </w:tr>
      <w:tr w:rsidR="00781EEF" w:rsidRPr="007B438A" w:rsidTr="001C0262">
        <w:tblPrEx>
          <w:tblLook w:val="01E0" w:firstRow="1" w:lastRow="1" w:firstColumn="1" w:lastColumn="1" w:noHBand="0" w:noVBand="0"/>
        </w:tblPrEx>
        <w:tc>
          <w:tcPr>
            <w:tcW w:w="720" w:type="dxa"/>
          </w:tcPr>
          <w:p w:rsidR="00781EEF" w:rsidRPr="007B438A" w:rsidRDefault="00781EEF" w:rsidP="00781EEF">
            <w:pPr>
              <w:jc w:val="center"/>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N</w:t>
            </w:r>
          </w:p>
        </w:tc>
        <w:tc>
          <w:tcPr>
            <w:tcW w:w="1350" w:type="dxa"/>
          </w:tcPr>
          <w:p w:rsidR="00781EEF" w:rsidRPr="007B438A" w:rsidRDefault="00781EEF" w:rsidP="00781EEF">
            <w:pPr>
              <w:jc w:val="center"/>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Год</w:t>
            </w:r>
          </w:p>
        </w:tc>
        <w:tc>
          <w:tcPr>
            <w:tcW w:w="1350" w:type="dxa"/>
          </w:tcPr>
          <w:p w:rsidR="00781EEF" w:rsidRPr="007B438A" w:rsidRDefault="00781EEF" w:rsidP="00781EEF">
            <w:pPr>
              <w:jc w:val="center"/>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сумма денег</w:t>
            </w:r>
          </w:p>
        </w:tc>
        <w:tc>
          <w:tcPr>
            <w:tcW w:w="2700" w:type="dxa"/>
          </w:tcPr>
          <w:p w:rsidR="00781EEF" w:rsidRPr="007B438A" w:rsidRDefault="00781EEF" w:rsidP="00781EEF">
            <w:pPr>
              <w:jc w:val="center"/>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название</w:t>
            </w:r>
          </w:p>
        </w:tc>
        <w:tc>
          <w:tcPr>
            <w:tcW w:w="4230" w:type="dxa"/>
            <w:vAlign w:val="center"/>
          </w:tcPr>
          <w:p w:rsidR="00781EEF" w:rsidRPr="007B438A" w:rsidRDefault="00781EEF" w:rsidP="00781EEF">
            <w:pPr>
              <w:jc w:val="center"/>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Наименование стороны (заказчика) и контактные данные: телефон, e-mail почта</w:t>
            </w:r>
          </w:p>
        </w:tc>
      </w:tr>
      <w:tr w:rsidR="00781EEF" w:rsidRPr="007B438A" w:rsidTr="001C0262">
        <w:tblPrEx>
          <w:tblLook w:val="01E0" w:firstRow="1" w:lastRow="1" w:firstColumn="1" w:lastColumn="1" w:noHBand="0" w:noVBand="0"/>
        </w:tblPrEx>
        <w:tc>
          <w:tcPr>
            <w:tcW w:w="720" w:type="dxa"/>
            <w:vAlign w:val="center"/>
          </w:tcPr>
          <w:p w:rsidR="00781EEF" w:rsidRPr="007B438A" w:rsidRDefault="00781EEF" w:rsidP="00781EEF">
            <w:pPr>
              <w:rPr>
                <w:rFonts w:ascii="GHEA Grapalat" w:hAnsi="GHEA Grapalat" w:cs="Arial"/>
                <w:b/>
                <w:sz w:val="20"/>
                <w:szCs w:val="20"/>
                <w:lang w:val="hy-AM" w:eastAsia="en-US" w:bidi="ar-SA"/>
              </w:rPr>
            </w:pPr>
          </w:p>
        </w:tc>
        <w:tc>
          <w:tcPr>
            <w:tcW w:w="1350" w:type="dxa"/>
            <w:vAlign w:val="center"/>
          </w:tcPr>
          <w:p w:rsidR="00781EEF" w:rsidRPr="007B438A" w:rsidRDefault="00781EEF" w:rsidP="00781EEF">
            <w:pPr>
              <w:rPr>
                <w:rFonts w:ascii="GHEA Grapalat" w:hAnsi="GHEA Grapalat" w:cs="Arial"/>
                <w:b/>
                <w:sz w:val="20"/>
                <w:szCs w:val="20"/>
                <w:lang w:val="hy-AM" w:eastAsia="en-US" w:bidi="ar-SA"/>
              </w:rPr>
            </w:pPr>
          </w:p>
        </w:tc>
        <w:tc>
          <w:tcPr>
            <w:tcW w:w="1350" w:type="dxa"/>
            <w:vAlign w:val="center"/>
          </w:tcPr>
          <w:p w:rsidR="00781EEF" w:rsidRPr="007B438A" w:rsidRDefault="00781EEF" w:rsidP="00781EEF">
            <w:pPr>
              <w:rPr>
                <w:rFonts w:ascii="GHEA Grapalat" w:hAnsi="GHEA Grapalat" w:cs="Arial"/>
                <w:b/>
                <w:sz w:val="20"/>
                <w:szCs w:val="20"/>
                <w:lang w:val="hy-AM" w:eastAsia="en-US" w:bidi="ar-SA"/>
              </w:rPr>
            </w:pPr>
          </w:p>
        </w:tc>
        <w:tc>
          <w:tcPr>
            <w:tcW w:w="2700" w:type="dxa"/>
            <w:shd w:val="clear" w:color="auto" w:fill="auto"/>
            <w:vAlign w:val="center"/>
          </w:tcPr>
          <w:p w:rsidR="00781EEF" w:rsidRPr="007B438A" w:rsidRDefault="00781EEF" w:rsidP="00781EEF">
            <w:pPr>
              <w:ind w:firstLine="567"/>
              <w:jc w:val="center"/>
              <w:rPr>
                <w:rFonts w:ascii="GHEA Grapalat" w:hAnsi="GHEA Grapalat" w:cs="Arial"/>
                <w:b/>
                <w:sz w:val="20"/>
                <w:szCs w:val="20"/>
                <w:lang w:val="hy-AM" w:eastAsia="en-US" w:bidi="ar-SA"/>
              </w:rPr>
            </w:pPr>
          </w:p>
        </w:tc>
        <w:tc>
          <w:tcPr>
            <w:tcW w:w="4230" w:type="dxa"/>
            <w:shd w:val="clear" w:color="auto" w:fill="auto"/>
          </w:tcPr>
          <w:p w:rsidR="00781EEF" w:rsidRPr="007B438A" w:rsidRDefault="00781EEF" w:rsidP="00781EEF">
            <w:pPr>
              <w:ind w:firstLine="567"/>
              <w:jc w:val="center"/>
              <w:rPr>
                <w:rFonts w:ascii="GHEA Grapalat" w:hAnsi="GHEA Grapalat" w:cs="Arial"/>
                <w:b/>
                <w:sz w:val="20"/>
                <w:szCs w:val="20"/>
                <w:lang w:val="hy-AM" w:eastAsia="en-US" w:bidi="ar-SA"/>
              </w:rPr>
            </w:pPr>
          </w:p>
        </w:tc>
      </w:tr>
      <w:tr w:rsidR="00781EEF" w:rsidRPr="007B438A" w:rsidTr="001C0262">
        <w:tblPrEx>
          <w:tblLook w:val="01E0" w:firstRow="1" w:lastRow="1" w:firstColumn="1" w:lastColumn="1" w:noHBand="0" w:noVBand="0"/>
        </w:tblPrEx>
        <w:tc>
          <w:tcPr>
            <w:tcW w:w="720" w:type="dxa"/>
            <w:vAlign w:val="center"/>
          </w:tcPr>
          <w:p w:rsidR="00781EEF" w:rsidRPr="007B438A" w:rsidRDefault="00781EEF" w:rsidP="00781EEF">
            <w:pPr>
              <w:rPr>
                <w:rFonts w:ascii="GHEA Grapalat" w:hAnsi="GHEA Grapalat" w:cs="Arial"/>
                <w:b/>
                <w:sz w:val="20"/>
                <w:szCs w:val="20"/>
                <w:lang w:val="hy-AM" w:eastAsia="en-US" w:bidi="ar-SA"/>
              </w:rPr>
            </w:pPr>
          </w:p>
        </w:tc>
        <w:tc>
          <w:tcPr>
            <w:tcW w:w="1350" w:type="dxa"/>
            <w:vAlign w:val="center"/>
          </w:tcPr>
          <w:p w:rsidR="00781EEF" w:rsidRPr="007B438A" w:rsidRDefault="00781EEF" w:rsidP="00781EEF">
            <w:pPr>
              <w:rPr>
                <w:rFonts w:ascii="GHEA Grapalat" w:hAnsi="GHEA Grapalat" w:cs="Arial"/>
                <w:b/>
                <w:sz w:val="20"/>
                <w:szCs w:val="20"/>
                <w:lang w:val="hy-AM" w:eastAsia="en-US" w:bidi="ar-SA"/>
              </w:rPr>
            </w:pPr>
          </w:p>
        </w:tc>
        <w:tc>
          <w:tcPr>
            <w:tcW w:w="1350" w:type="dxa"/>
            <w:vAlign w:val="center"/>
          </w:tcPr>
          <w:p w:rsidR="00781EEF" w:rsidRPr="007B438A" w:rsidRDefault="00781EEF" w:rsidP="00781EEF">
            <w:pPr>
              <w:rPr>
                <w:rFonts w:ascii="GHEA Grapalat" w:hAnsi="GHEA Grapalat" w:cs="Arial"/>
                <w:b/>
                <w:sz w:val="20"/>
                <w:szCs w:val="20"/>
                <w:lang w:val="hy-AM" w:eastAsia="en-US" w:bidi="ar-SA"/>
              </w:rPr>
            </w:pPr>
          </w:p>
        </w:tc>
        <w:tc>
          <w:tcPr>
            <w:tcW w:w="2700" w:type="dxa"/>
            <w:shd w:val="clear" w:color="auto" w:fill="auto"/>
            <w:vAlign w:val="center"/>
          </w:tcPr>
          <w:p w:rsidR="00781EEF" w:rsidRPr="007B438A" w:rsidRDefault="00781EEF" w:rsidP="00781EEF">
            <w:pPr>
              <w:ind w:firstLine="567"/>
              <w:jc w:val="center"/>
              <w:rPr>
                <w:rFonts w:ascii="GHEA Grapalat" w:hAnsi="GHEA Grapalat" w:cs="Arial"/>
                <w:b/>
                <w:sz w:val="20"/>
                <w:szCs w:val="20"/>
                <w:lang w:val="hy-AM" w:eastAsia="en-US" w:bidi="ar-SA"/>
              </w:rPr>
            </w:pPr>
          </w:p>
        </w:tc>
        <w:tc>
          <w:tcPr>
            <w:tcW w:w="4230" w:type="dxa"/>
            <w:shd w:val="clear" w:color="auto" w:fill="auto"/>
          </w:tcPr>
          <w:p w:rsidR="00781EEF" w:rsidRPr="007B438A" w:rsidRDefault="00781EEF" w:rsidP="00781EEF">
            <w:pPr>
              <w:ind w:firstLine="567"/>
              <w:jc w:val="center"/>
              <w:rPr>
                <w:rFonts w:ascii="GHEA Grapalat" w:hAnsi="GHEA Grapalat" w:cs="Arial"/>
                <w:b/>
                <w:sz w:val="20"/>
                <w:szCs w:val="20"/>
                <w:lang w:val="hy-AM" w:eastAsia="en-US" w:bidi="ar-SA"/>
              </w:rPr>
            </w:pPr>
          </w:p>
        </w:tc>
      </w:tr>
    </w:tbl>
    <w:p w:rsidR="00781EEF" w:rsidRPr="007B438A" w:rsidRDefault="00781EEF" w:rsidP="00781EEF">
      <w:pPr>
        <w:pStyle w:val="BodyTextIndent2"/>
        <w:widowControl w:val="0"/>
        <w:tabs>
          <w:tab w:val="left" w:pos="1134"/>
        </w:tabs>
        <w:spacing w:after="160"/>
        <w:ind w:firstLine="567"/>
        <w:rPr>
          <w:rFonts w:ascii="GHEA Grapalat" w:hAnsi="GHEA Grapalat" w:cs="Arial"/>
          <w:b/>
          <w:lang w:val="hy-AM" w:eastAsia="en-US" w:bidi="ar-SA"/>
        </w:rPr>
      </w:pPr>
      <w:r w:rsidRPr="007B438A">
        <w:rPr>
          <w:rFonts w:ascii="GHEA Grapalat" w:hAnsi="GHEA Grapalat" w:cs="Arial"/>
          <w:b/>
          <w:lang w:val="hy-AM" w:eastAsia="en-US" w:bidi="ar-SA"/>
        </w:rPr>
        <w:t>б. Критерий «Рабочие ресурсы» оценивается в следующем порядке:</w:t>
      </w:r>
    </w:p>
    <w:p w:rsidR="00781EEF" w:rsidRPr="007B438A" w:rsidRDefault="00781EEF" w:rsidP="00781EEF">
      <w:pPr>
        <w:pStyle w:val="BodyTextIndent2"/>
        <w:widowControl w:val="0"/>
        <w:tabs>
          <w:tab w:val="left" w:pos="1134"/>
        </w:tabs>
        <w:spacing w:after="160"/>
        <w:ind w:firstLine="567"/>
        <w:rPr>
          <w:rFonts w:ascii="GHEA Grapalat" w:hAnsi="GHEA Grapalat" w:cs="Arial"/>
          <w:b/>
          <w:lang w:val="hy-AM" w:eastAsia="en-US" w:bidi="ar-SA"/>
        </w:rPr>
      </w:pPr>
      <w:r w:rsidRPr="007B438A">
        <w:rPr>
          <w:rFonts w:ascii="GHEA Grapalat" w:hAnsi="GHEA Grapalat" w:cs="Arial"/>
          <w:b/>
          <w:lang w:val="hy-AM" w:eastAsia="en-US" w:bidi="ar-SA"/>
        </w:rPr>
        <w:t>а) в штате должен быть не менее 1 инженерного состава со стажем работы по специальности не менее 2 лет.</w:t>
      </w:r>
    </w:p>
    <w:p w:rsidR="00781EEF" w:rsidRPr="007B438A" w:rsidRDefault="00781EEF" w:rsidP="00781EEF">
      <w:pPr>
        <w:pStyle w:val="BodyTextIndent2"/>
        <w:widowControl w:val="0"/>
        <w:tabs>
          <w:tab w:val="left" w:pos="1134"/>
        </w:tabs>
        <w:spacing w:after="160"/>
        <w:ind w:firstLine="567"/>
        <w:rPr>
          <w:rFonts w:ascii="GHEA Grapalat" w:hAnsi="GHEA Grapalat" w:cs="Arial"/>
          <w:b/>
          <w:lang w:val="hy-AM" w:eastAsia="en-US" w:bidi="ar-SA"/>
        </w:rPr>
      </w:pPr>
      <w:r w:rsidRPr="007B438A">
        <w:rPr>
          <w:rFonts w:ascii="GHEA Grapalat" w:hAnsi="GHEA Grapalat" w:cs="Arial"/>
          <w:b/>
          <w:lang w:val="hy-AM" w:eastAsia="en-US" w:bidi="ar-SA"/>
        </w:rPr>
        <w:t>б) участник представляет данные о персонале, предлагаемом для исполнения контракта, в качестве документа, обосновывающего квалификационные критерии, в следующей форме:</w:t>
      </w:r>
    </w:p>
    <w:tbl>
      <w:tblPr>
        <w:tblW w:w="1088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1701"/>
        <w:gridCol w:w="2409"/>
        <w:gridCol w:w="2977"/>
        <w:gridCol w:w="2126"/>
      </w:tblGrid>
      <w:tr w:rsidR="00781EEF" w:rsidRPr="007B438A" w:rsidTr="001C0262">
        <w:tc>
          <w:tcPr>
            <w:tcW w:w="10881" w:type="dxa"/>
            <w:gridSpan w:val="5"/>
          </w:tcPr>
          <w:p w:rsidR="00781EEF" w:rsidRPr="007B438A" w:rsidRDefault="00781EEF" w:rsidP="00781EEF">
            <w:pPr>
              <w:ind w:firstLine="567"/>
              <w:jc w:val="center"/>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Специалисты, входящие в основной состав</w:t>
            </w:r>
          </w:p>
        </w:tc>
      </w:tr>
      <w:tr w:rsidR="00781EEF" w:rsidRPr="007B438A" w:rsidTr="001C0262">
        <w:tc>
          <w:tcPr>
            <w:tcW w:w="1668" w:type="dxa"/>
            <w:vMerge w:val="restart"/>
            <w:vAlign w:val="center"/>
          </w:tcPr>
          <w:p w:rsidR="00781EEF" w:rsidRPr="007B438A" w:rsidRDefault="00781EEF" w:rsidP="00781EEF">
            <w:pPr>
              <w:jc w:val="center"/>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имя Фамилия</w:t>
            </w:r>
          </w:p>
        </w:tc>
        <w:tc>
          <w:tcPr>
            <w:tcW w:w="1701" w:type="dxa"/>
            <w:vMerge w:val="restart"/>
            <w:vAlign w:val="center"/>
          </w:tcPr>
          <w:p w:rsidR="00781EEF" w:rsidRPr="007B438A" w:rsidRDefault="00781EEF" w:rsidP="00781EEF">
            <w:pPr>
              <w:jc w:val="center"/>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квалификация</w:t>
            </w:r>
          </w:p>
        </w:tc>
        <w:tc>
          <w:tcPr>
            <w:tcW w:w="5386" w:type="dxa"/>
            <w:gridSpan w:val="2"/>
          </w:tcPr>
          <w:p w:rsidR="00781EEF" w:rsidRPr="007B438A" w:rsidRDefault="00781EEF" w:rsidP="00781EEF">
            <w:pPr>
              <w:ind w:firstLine="567"/>
              <w:jc w:val="both"/>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опыт работы</w:t>
            </w:r>
          </w:p>
        </w:tc>
        <w:tc>
          <w:tcPr>
            <w:tcW w:w="2126" w:type="dxa"/>
            <w:vMerge w:val="restart"/>
          </w:tcPr>
          <w:p w:rsidR="00781EEF" w:rsidRPr="007B438A" w:rsidRDefault="00781EEF" w:rsidP="00781EEF">
            <w:pPr>
              <w:jc w:val="center"/>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имя работодателя</w:t>
            </w:r>
          </w:p>
        </w:tc>
      </w:tr>
      <w:tr w:rsidR="00781EEF" w:rsidRPr="007B438A" w:rsidTr="001C0262">
        <w:tc>
          <w:tcPr>
            <w:tcW w:w="1668" w:type="dxa"/>
            <w:vMerge/>
          </w:tcPr>
          <w:p w:rsidR="00781EEF" w:rsidRPr="007B438A" w:rsidRDefault="00781EEF" w:rsidP="00781EEF">
            <w:pPr>
              <w:ind w:firstLine="567"/>
              <w:jc w:val="both"/>
              <w:rPr>
                <w:rFonts w:ascii="GHEA Grapalat" w:hAnsi="GHEA Grapalat" w:cs="Arial"/>
                <w:b/>
                <w:sz w:val="20"/>
                <w:szCs w:val="20"/>
                <w:lang w:val="hy-AM" w:eastAsia="en-US" w:bidi="ar-SA"/>
              </w:rPr>
            </w:pPr>
          </w:p>
        </w:tc>
        <w:tc>
          <w:tcPr>
            <w:tcW w:w="1701" w:type="dxa"/>
            <w:vMerge/>
          </w:tcPr>
          <w:p w:rsidR="00781EEF" w:rsidRPr="007B438A" w:rsidRDefault="00781EEF" w:rsidP="00781EEF">
            <w:pPr>
              <w:ind w:firstLine="567"/>
              <w:jc w:val="both"/>
              <w:rPr>
                <w:rFonts w:ascii="GHEA Grapalat" w:hAnsi="GHEA Grapalat" w:cs="Arial"/>
                <w:b/>
                <w:sz w:val="20"/>
                <w:szCs w:val="20"/>
                <w:lang w:val="hy-AM" w:eastAsia="en-US" w:bidi="ar-SA"/>
              </w:rPr>
            </w:pPr>
          </w:p>
        </w:tc>
        <w:tc>
          <w:tcPr>
            <w:tcW w:w="2409" w:type="dxa"/>
          </w:tcPr>
          <w:p w:rsidR="00781EEF" w:rsidRPr="007B438A" w:rsidRDefault="00781EEF" w:rsidP="00781EEF">
            <w:pPr>
              <w:jc w:val="center"/>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период</w:t>
            </w:r>
          </w:p>
        </w:tc>
        <w:tc>
          <w:tcPr>
            <w:tcW w:w="2977" w:type="dxa"/>
            <w:vAlign w:val="center"/>
          </w:tcPr>
          <w:p w:rsidR="00781EEF" w:rsidRPr="007B438A" w:rsidRDefault="00781EEF" w:rsidP="00781EEF">
            <w:pPr>
              <w:jc w:val="center"/>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сфера деятельности и выполняемая работа</w:t>
            </w:r>
          </w:p>
        </w:tc>
        <w:tc>
          <w:tcPr>
            <w:tcW w:w="2126" w:type="dxa"/>
            <w:vMerge/>
          </w:tcPr>
          <w:p w:rsidR="00781EEF" w:rsidRPr="007B438A" w:rsidRDefault="00781EEF" w:rsidP="00781EEF">
            <w:pPr>
              <w:ind w:firstLine="567"/>
              <w:jc w:val="both"/>
              <w:rPr>
                <w:rFonts w:ascii="GHEA Grapalat" w:hAnsi="GHEA Grapalat" w:cs="Arial"/>
                <w:b/>
                <w:sz w:val="20"/>
                <w:szCs w:val="20"/>
                <w:lang w:val="hy-AM" w:eastAsia="en-US" w:bidi="ar-SA"/>
              </w:rPr>
            </w:pPr>
          </w:p>
        </w:tc>
      </w:tr>
      <w:tr w:rsidR="00781EEF" w:rsidRPr="007B438A" w:rsidTr="001C0262">
        <w:tc>
          <w:tcPr>
            <w:tcW w:w="1668" w:type="dxa"/>
            <w:vAlign w:val="center"/>
          </w:tcPr>
          <w:p w:rsidR="00781EEF" w:rsidRPr="007B438A" w:rsidRDefault="00781EEF" w:rsidP="00781EEF">
            <w:pPr>
              <w:ind w:firstLine="567"/>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 xml:space="preserve"> 1</w:t>
            </w:r>
          </w:p>
        </w:tc>
        <w:tc>
          <w:tcPr>
            <w:tcW w:w="1701" w:type="dxa"/>
            <w:vAlign w:val="center"/>
          </w:tcPr>
          <w:p w:rsidR="00781EEF" w:rsidRPr="007B438A" w:rsidRDefault="00781EEF" w:rsidP="00781EEF">
            <w:pPr>
              <w:ind w:left="207"/>
              <w:jc w:val="center"/>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2</w:t>
            </w:r>
          </w:p>
        </w:tc>
        <w:tc>
          <w:tcPr>
            <w:tcW w:w="2409" w:type="dxa"/>
            <w:vAlign w:val="center"/>
          </w:tcPr>
          <w:p w:rsidR="00781EEF" w:rsidRPr="007B438A" w:rsidRDefault="00781EEF" w:rsidP="00781EEF">
            <w:pPr>
              <w:ind w:firstLine="567"/>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 xml:space="preserve">       3</w:t>
            </w:r>
          </w:p>
        </w:tc>
        <w:tc>
          <w:tcPr>
            <w:tcW w:w="2977" w:type="dxa"/>
            <w:vAlign w:val="center"/>
          </w:tcPr>
          <w:p w:rsidR="00781EEF" w:rsidRPr="007B438A" w:rsidRDefault="00781EEF" w:rsidP="00781EEF">
            <w:pPr>
              <w:ind w:firstLine="567"/>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 xml:space="preserve">           4</w:t>
            </w:r>
          </w:p>
        </w:tc>
        <w:tc>
          <w:tcPr>
            <w:tcW w:w="2126" w:type="dxa"/>
            <w:vAlign w:val="center"/>
          </w:tcPr>
          <w:p w:rsidR="00781EEF" w:rsidRPr="007B438A" w:rsidRDefault="00781EEF" w:rsidP="00781EEF">
            <w:pPr>
              <w:ind w:firstLine="567"/>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 xml:space="preserve">        5</w:t>
            </w:r>
          </w:p>
        </w:tc>
      </w:tr>
      <w:tr w:rsidR="00781EEF" w:rsidRPr="007B438A" w:rsidTr="001C0262">
        <w:tc>
          <w:tcPr>
            <w:tcW w:w="1668" w:type="dxa"/>
            <w:vAlign w:val="center"/>
          </w:tcPr>
          <w:p w:rsidR="00781EEF" w:rsidRPr="007B438A" w:rsidRDefault="00781EEF" w:rsidP="00781EEF">
            <w:pPr>
              <w:ind w:firstLine="567"/>
              <w:rPr>
                <w:rFonts w:ascii="GHEA Grapalat" w:hAnsi="GHEA Grapalat" w:cs="Arial"/>
                <w:b/>
                <w:sz w:val="20"/>
                <w:szCs w:val="20"/>
                <w:lang w:val="hy-AM" w:eastAsia="en-US" w:bidi="ar-SA"/>
              </w:rPr>
            </w:pPr>
          </w:p>
        </w:tc>
        <w:tc>
          <w:tcPr>
            <w:tcW w:w="1701" w:type="dxa"/>
            <w:vAlign w:val="center"/>
          </w:tcPr>
          <w:p w:rsidR="00781EEF" w:rsidRPr="007B438A" w:rsidRDefault="00781EEF" w:rsidP="00781EEF">
            <w:pPr>
              <w:jc w:val="center"/>
              <w:rPr>
                <w:rFonts w:ascii="GHEA Grapalat" w:hAnsi="GHEA Grapalat" w:cs="Arial"/>
                <w:b/>
                <w:sz w:val="20"/>
                <w:szCs w:val="20"/>
                <w:lang w:val="hy-AM" w:eastAsia="en-US" w:bidi="ar-SA"/>
              </w:rPr>
            </w:pPr>
          </w:p>
        </w:tc>
        <w:tc>
          <w:tcPr>
            <w:tcW w:w="2409" w:type="dxa"/>
            <w:vAlign w:val="center"/>
          </w:tcPr>
          <w:p w:rsidR="00781EEF" w:rsidRPr="007B438A" w:rsidRDefault="00781EEF" w:rsidP="00781EEF">
            <w:pPr>
              <w:jc w:val="center"/>
              <w:rPr>
                <w:rFonts w:ascii="GHEA Grapalat" w:hAnsi="GHEA Grapalat" w:cs="Arial"/>
                <w:b/>
                <w:sz w:val="20"/>
                <w:szCs w:val="20"/>
                <w:lang w:val="hy-AM" w:eastAsia="en-US" w:bidi="ar-SA"/>
              </w:rPr>
            </w:pPr>
          </w:p>
        </w:tc>
        <w:tc>
          <w:tcPr>
            <w:tcW w:w="2977" w:type="dxa"/>
            <w:vAlign w:val="center"/>
          </w:tcPr>
          <w:p w:rsidR="00781EEF" w:rsidRPr="007B438A" w:rsidRDefault="00781EEF" w:rsidP="00781EEF">
            <w:pPr>
              <w:jc w:val="center"/>
              <w:rPr>
                <w:rFonts w:ascii="GHEA Grapalat" w:hAnsi="GHEA Grapalat" w:cs="Arial"/>
                <w:b/>
                <w:sz w:val="20"/>
                <w:szCs w:val="20"/>
                <w:lang w:val="hy-AM" w:eastAsia="en-US" w:bidi="ar-SA"/>
              </w:rPr>
            </w:pPr>
          </w:p>
        </w:tc>
        <w:tc>
          <w:tcPr>
            <w:tcW w:w="2126" w:type="dxa"/>
          </w:tcPr>
          <w:p w:rsidR="00781EEF" w:rsidRPr="007B438A" w:rsidRDefault="00781EEF" w:rsidP="00781EEF">
            <w:pPr>
              <w:ind w:firstLine="567"/>
              <w:jc w:val="both"/>
              <w:rPr>
                <w:rFonts w:ascii="GHEA Grapalat" w:hAnsi="GHEA Grapalat" w:cs="Arial"/>
                <w:b/>
                <w:sz w:val="20"/>
                <w:szCs w:val="20"/>
                <w:lang w:val="hy-AM" w:eastAsia="en-US" w:bidi="ar-SA"/>
              </w:rPr>
            </w:pPr>
          </w:p>
        </w:tc>
      </w:tr>
    </w:tbl>
    <w:p w:rsidR="007B438A" w:rsidRPr="007B438A" w:rsidRDefault="007B438A" w:rsidP="007B438A">
      <w:pPr>
        <w:jc w:val="both"/>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С</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в котором</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работающий</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ресурсов</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доступность</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оправдывать</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 xml:space="preserve">Участник </w:t>
      </w:r>
      <w:r w:rsidRPr="00FC7B14">
        <w:rPr>
          <w:rFonts w:ascii="GHEA Grapalat" w:hAnsi="GHEA Grapalat" w:cs="Arial"/>
          <w:b/>
          <w:sz w:val="20"/>
          <w:szCs w:val="20"/>
          <w:lang w:val="hy-AM" w:eastAsia="en-US" w:bidi="ar-SA"/>
        </w:rPr>
        <w:t xml:space="preserve">М </w:t>
      </w:r>
      <w:r w:rsidRPr="007B438A">
        <w:rPr>
          <w:rFonts w:ascii="GHEA Grapalat" w:hAnsi="GHEA Grapalat" w:cs="Arial"/>
          <w:b/>
          <w:sz w:val="20"/>
          <w:szCs w:val="20"/>
          <w:lang w:val="hy-AM" w:eastAsia="en-US" w:bidi="ar-SA"/>
        </w:rPr>
        <w:t>_</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Представляет</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является</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номинирован</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в штате</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вовлеченный</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 xml:space="preserve">Часть </w:t>
      </w:r>
      <w:r w:rsidRPr="00FC7B14">
        <w:rPr>
          <w:rFonts w:ascii="GHEA Grapalat" w:hAnsi="GHEA Grapalat" w:cs="Arial"/>
          <w:b/>
          <w:sz w:val="20"/>
          <w:szCs w:val="20"/>
          <w:lang w:val="hy-AM" w:eastAsia="en-US" w:bidi="ar-SA"/>
        </w:rPr>
        <w:softHyphen/>
      </w:r>
      <w:r w:rsidRPr="007B438A">
        <w:rPr>
          <w:rFonts w:ascii="GHEA Grapalat" w:hAnsi="GHEA Grapalat" w:cs="Arial"/>
          <w:b/>
          <w:sz w:val="20"/>
          <w:szCs w:val="20"/>
          <w:lang w:val="hy-AM" w:eastAsia="en-US" w:bidi="ar-SA"/>
        </w:rPr>
        <w:t>истории</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одобренный</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на письме</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 xml:space="preserve">соглашение </w:t>
      </w:r>
      <w:r w:rsidRPr="00FC7B14">
        <w:rPr>
          <w:rFonts w:ascii="GHEA Grapalat" w:hAnsi="GHEA Grapalat" w:cs="Arial"/>
          <w:b/>
          <w:sz w:val="20"/>
          <w:szCs w:val="20"/>
          <w:lang w:val="hy-AM" w:eastAsia="en-US" w:bidi="ar-SA"/>
        </w:rPr>
        <w:t xml:space="preserve">, подлежащее </w:t>
      </w:r>
      <w:r w:rsidRPr="007B438A">
        <w:rPr>
          <w:rFonts w:ascii="GHEA Grapalat" w:hAnsi="GHEA Grapalat" w:cs="Arial"/>
          <w:b/>
          <w:sz w:val="20"/>
          <w:szCs w:val="20"/>
          <w:lang w:val="hy-AM" w:eastAsia="en-US" w:bidi="ar-SA"/>
        </w:rPr>
        <w:t>реализации</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в работах</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последний</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Быть втянутым</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 xml:space="preserve">о том, </w:t>
      </w:r>
      <w:r w:rsidRPr="00FC7B14">
        <w:rPr>
          <w:rFonts w:ascii="GHEA Grapalat" w:hAnsi="GHEA Grapalat" w:cs="Arial"/>
          <w:b/>
          <w:sz w:val="20"/>
          <w:szCs w:val="20"/>
          <w:lang w:val="hy-AM" w:eastAsia="en-US" w:bidi="ar-SA"/>
        </w:rPr>
        <w:t xml:space="preserve">как </w:t>
      </w:r>
      <w:r w:rsidRPr="007B438A">
        <w:rPr>
          <w:rFonts w:ascii="GHEA Grapalat" w:hAnsi="GHEA Grapalat" w:cs="Arial"/>
          <w:b/>
          <w:sz w:val="20"/>
          <w:szCs w:val="20"/>
          <w:lang w:val="hy-AM" w:eastAsia="en-US" w:bidi="ar-SA"/>
        </w:rPr>
        <w:t>_</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также</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специалист</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паспорт</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и:</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квалификация</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сертификатор</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 xml:space="preserve">документы </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 xml:space="preserve">диплом </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 xml:space="preserve">аттестат </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сертификат</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и:</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 xml:space="preserve">и т.п. </w:t>
      </w:r>
      <w:r w:rsidRPr="00FC7B14">
        <w:rPr>
          <w:rFonts w:ascii="GHEA Grapalat" w:hAnsi="GHEA Grapalat" w:cs="Arial"/>
          <w:b/>
          <w:sz w:val="20"/>
          <w:szCs w:val="20"/>
          <w:lang w:val="hy-AM" w:eastAsia="en-US" w:bidi="ar-SA"/>
        </w:rPr>
        <w:t xml:space="preserve">) </w:t>
      </w:r>
      <w:r w:rsidRPr="007B438A">
        <w:rPr>
          <w:rFonts w:ascii="GHEA Grapalat" w:hAnsi="GHEA Grapalat" w:cs="Arial"/>
          <w:b/>
          <w:sz w:val="20"/>
          <w:szCs w:val="20"/>
          <w:lang w:val="hy-AM" w:eastAsia="en-US" w:bidi="ar-SA"/>
        </w:rPr>
        <w:t xml:space="preserve">копии </w:t>
      </w:r>
      <w:r w:rsidRPr="00FC7B14">
        <w:rPr>
          <w:rFonts w:ascii="GHEA Grapalat" w:hAnsi="GHEA Grapalat" w:cs="Arial"/>
          <w:b/>
          <w:sz w:val="20"/>
          <w:szCs w:val="20"/>
          <w:lang w:val="hy-AM" w:eastAsia="en-US" w:bidi="ar-SA"/>
        </w:rPr>
        <w:t>.</w:t>
      </w:r>
      <w:r w:rsidRPr="007B438A">
        <w:rPr>
          <w:rFonts w:ascii="GHEA Grapalat" w:hAnsi="GHEA Grapalat" w:cs="Arial"/>
          <w:b/>
          <w:sz w:val="20"/>
          <w:szCs w:val="20"/>
          <w:lang w:val="hy-AM" w:eastAsia="en-US" w:bidi="ar-SA"/>
        </w:rPr>
        <w:t xml:space="preserve"> </w:t>
      </w:r>
    </w:p>
    <w:p w:rsidR="007B438A" w:rsidRPr="007B438A" w:rsidRDefault="007B438A" w:rsidP="007B438A">
      <w:pPr>
        <w:jc w:val="both"/>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В случае если в представленных участником документах, соответствующих неценовым условиям, зафиксированы несоответствия требованиям приглашения, комиссия приостанавливает заседание на один рабочий день, о чем секретарь комиссии информирует об этом участника через систему на в тот же день, предложив исправить несоответствие до окончания срока приостановки.</w:t>
      </w:r>
    </w:p>
    <w:p w:rsidR="007B438A" w:rsidRPr="007B438A" w:rsidRDefault="007B438A" w:rsidP="007B438A">
      <w:pPr>
        <w:jc w:val="both"/>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В случае устранения несоответствий неценовые условия участника оцениваются как удовлетворительные, в противном случае неценовые условия оцениваются как нулевые и влияют на общий балл участника.</w:t>
      </w:r>
    </w:p>
    <w:p w:rsidR="007B438A" w:rsidRPr="007B438A" w:rsidRDefault="007B438A" w:rsidP="007B438A">
      <w:pPr>
        <w:spacing w:line="276" w:lineRule="auto"/>
        <w:jc w:val="both"/>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Отсутствие неценовых условий в заявке, поданной участником, является основанием для отклонения заявки.</w:t>
      </w:r>
    </w:p>
    <w:p w:rsidR="007B438A" w:rsidRPr="00FC7B14" w:rsidRDefault="007B438A" w:rsidP="007B438A">
      <w:pPr>
        <w:ind w:firstLine="567"/>
        <w:jc w:val="both"/>
        <w:rPr>
          <w:rFonts w:ascii="GHEA Grapalat" w:hAnsi="GHEA Grapalat" w:cs="Arial"/>
          <w:b/>
          <w:sz w:val="20"/>
          <w:szCs w:val="20"/>
          <w:lang w:val="hy-AM" w:eastAsia="en-US" w:bidi="ar-SA"/>
        </w:rPr>
      </w:pPr>
    </w:p>
    <w:p w:rsidR="007B438A" w:rsidRPr="007B438A" w:rsidRDefault="007B438A" w:rsidP="007B438A">
      <w:pPr>
        <w:spacing w:line="276" w:lineRule="auto"/>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Критерии оценки заявок.</w:t>
      </w:r>
    </w:p>
    <w:tbl>
      <w:tblPr>
        <w:tblStyle w:val="TableGrid1"/>
        <w:tblW w:w="0" w:type="auto"/>
        <w:tblInd w:w="991" w:type="dxa"/>
        <w:tblLayout w:type="fixed"/>
        <w:tblLook w:val="04A0" w:firstRow="1" w:lastRow="0" w:firstColumn="1" w:lastColumn="0" w:noHBand="0" w:noVBand="1"/>
      </w:tblPr>
      <w:tblGrid>
        <w:gridCol w:w="4815"/>
        <w:gridCol w:w="2977"/>
      </w:tblGrid>
      <w:tr w:rsidR="007B438A" w:rsidRPr="007B438A" w:rsidTr="005960FF">
        <w:trPr>
          <w:trHeight w:val="424"/>
        </w:trPr>
        <w:tc>
          <w:tcPr>
            <w:tcW w:w="4815" w:type="dxa"/>
            <w:vAlign w:val="center"/>
          </w:tcPr>
          <w:p w:rsidR="007B438A" w:rsidRPr="007B438A" w:rsidRDefault="007B438A" w:rsidP="005960FF">
            <w:pPr>
              <w:spacing w:line="276" w:lineRule="auto"/>
              <w:jc w:val="center"/>
              <w:rPr>
                <w:rFonts w:ascii="GHEA Grapalat" w:hAnsi="GHEA Grapalat" w:cs="Arial"/>
                <w:b/>
                <w:sz w:val="20"/>
                <w:szCs w:val="20"/>
                <w:lang w:val="hy-AM"/>
              </w:rPr>
            </w:pPr>
            <w:r w:rsidRPr="007B438A">
              <w:rPr>
                <w:rFonts w:ascii="GHEA Grapalat" w:hAnsi="GHEA Grapalat" w:cs="Arial"/>
                <w:b/>
                <w:sz w:val="20"/>
                <w:szCs w:val="20"/>
                <w:lang w:val="hy-AM"/>
              </w:rPr>
              <w:t>Критерии оценки</w:t>
            </w:r>
          </w:p>
        </w:tc>
        <w:tc>
          <w:tcPr>
            <w:tcW w:w="2977" w:type="dxa"/>
            <w:vAlign w:val="center"/>
          </w:tcPr>
          <w:p w:rsidR="007B438A" w:rsidRPr="007B438A" w:rsidRDefault="007B438A" w:rsidP="005960FF">
            <w:pPr>
              <w:spacing w:line="276" w:lineRule="auto"/>
              <w:jc w:val="center"/>
              <w:rPr>
                <w:rFonts w:ascii="GHEA Grapalat" w:hAnsi="GHEA Grapalat" w:cs="Arial"/>
                <w:b/>
                <w:sz w:val="20"/>
                <w:szCs w:val="20"/>
                <w:lang w:val="hy-AM"/>
              </w:rPr>
            </w:pPr>
            <w:r w:rsidRPr="007B438A">
              <w:rPr>
                <w:rFonts w:ascii="GHEA Grapalat" w:hAnsi="GHEA Grapalat" w:cs="Arial"/>
                <w:b/>
                <w:sz w:val="20"/>
                <w:szCs w:val="20"/>
                <w:lang w:val="hy-AM"/>
              </w:rPr>
              <w:t>Максимальный балл</w:t>
            </w:r>
          </w:p>
        </w:tc>
      </w:tr>
      <w:tr w:rsidR="007B438A" w:rsidRPr="007B438A" w:rsidTr="005960FF">
        <w:trPr>
          <w:trHeight w:val="133"/>
        </w:trPr>
        <w:tc>
          <w:tcPr>
            <w:tcW w:w="4815" w:type="dxa"/>
          </w:tcPr>
          <w:p w:rsidR="007B438A" w:rsidRPr="007B438A" w:rsidRDefault="007B438A" w:rsidP="005960FF">
            <w:pPr>
              <w:spacing w:line="276" w:lineRule="auto"/>
              <w:jc w:val="center"/>
              <w:rPr>
                <w:rFonts w:ascii="GHEA Grapalat" w:hAnsi="GHEA Grapalat" w:cs="Arial"/>
                <w:b/>
                <w:sz w:val="20"/>
                <w:szCs w:val="20"/>
                <w:lang w:val="hy-AM"/>
              </w:rPr>
            </w:pPr>
            <w:r w:rsidRPr="007B438A">
              <w:rPr>
                <w:rFonts w:ascii="GHEA Grapalat" w:hAnsi="GHEA Grapalat" w:cs="Arial"/>
                <w:b/>
                <w:sz w:val="20"/>
                <w:szCs w:val="20"/>
                <w:lang w:val="hy-AM"/>
              </w:rPr>
              <w:t>1</w:t>
            </w:r>
          </w:p>
        </w:tc>
        <w:tc>
          <w:tcPr>
            <w:tcW w:w="2977" w:type="dxa"/>
          </w:tcPr>
          <w:p w:rsidR="007B438A" w:rsidRPr="007B438A" w:rsidRDefault="007B438A" w:rsidP="005960FF">
            <w:pPr>
              <w:spacing w:line="276" w:lineRule="auto"/>
              <w:jc w:val="center"/>
              <w:rPr>
                <w:rFonts w:ascii="GHEA Grapalat" w:hAnsi="GHEA Grapalat" w:cs="Arial"/>
                <w:b/>
                <w:sz w:val="20"/>
                <w:szCs w:val="20"/>
                <w:lang w:val="hy-AM"/>
              </w:rPr>
            </w:pPr>
            <w:r w:rsidRPr="007B438A">
              <w:rPr>
                <w:rFonts w:ascii="GHEA Grapalat" w:hAnsi="GHEA Grapalat" w:cs="Arial"/>
                <w:b/>
                <w:sz w:val="20"/>
                <w:szCs w:val="20"/>
                <w:lang w:val="hy-AM"/>
              </w:rPr>
              <w:t>2</w:t>
            </w:r>
          </w:p>
        </w:tc>
      </w:tr>
      <w:tr w:rsidR="007B438A" w:rsidRPr="007B438A" w:rsidTr="005960FF">
        <w:trPr>
          <w:trHeight w:val="321"/>
        </w:trPr>
        <w:tc>
          <w:tcPr>
            <w:tcW w:w="4815" w:type="dxa"/>
            <w:vAlign w:val="center"/>
          </w:tcPr>
          <w:p w:rsidR="007B438A" w:rsidRPr="007B438A" w:rsidRDefault="007B438A" w:rsidP="005960FF">
            <w:pPr>
              <w:spacing w:line="276" w:lineRule="auto"/>
              <w:jc w:val="center"/>
              <w:rPr>
                <w:rFonts w:ascii="GHEA Grapalat" w:hAnsi="GHEA Grapalat" w:cs="Arial"/>
                <w:b/>
                <w:sz w:val="20"/>
                <w:szCs w:val="20"/>
                <w:lang w:val="hy-AM"/>
              </w:rPr>
            </w:pPr>
            <w:r w:rsidRPr="007B438A">
              <w:rPr>
                <w:rFonts w:ascii="GHEA Grapalat" w:hAnsi="GHEA Grapalat" w:cs="Arial"/>
                <w:b/>
                <w:sz w:val="20"/>
                <w:szCs w:val="20"/>
                <w:lang w:val="hy-AM"/>
              </w:rPr>
              <w:t>Профессиональный опыт</w:t>
            </w:r>
          </w:p>
        </w:tc>
        <w:tc>
          <w:tcPr>
            <w:tcW w:w="2977" w:type="dxa"/>
            <w:vAlign w:val="center"/>
          </w:tcPr>
          <w:p w:rsidR="007B438A" w:rsidRPr="007B438A" w:rsidRDefault="007B438A" w:rsidP="005960FF">
            <w:pPr>
              <w:spacing w:line="276" w:lineRule="auto"/>
              <w:jc w:val="center"/>
              <w:rPr>
                <w:rFonts w:ascii="GHEA Grapalat" w:hAnsi="GHEA Grapalat" w:cs="Arial"/>
                <w:b/>
                <w:sz w:val="20"/>
                <w:szCs w:val="20"/>
                <w:lang w:val="hy-AM"/>
              </w:rPr>
            </w:pPr>
            <w:r w:rsidRPr="007B438A">
              <w:rPr>
                <w:rFonts w:ascii="GHEA Grapalat" w:hAnsi="GHEA Grapalat" w:cs="Arial"/>
                <w:b/>
                <w:sz w:val="20"/>
                <w:szCs w:val="20"/>
                <w:lang w:val="hy-AM"/>
              </w:rPr>
              <w:t>35</w:t>
            </w:r>
          </w:p>
        </w:tc>
      </w:tr>
      <w:tr w:rsidR="007B438A" w:rsidRPr="007B438A" w:rsidTr="005960FF">
        <w:trPr>
          <w:trHeight w:val="305"/>
        </w:trPr>
        <w:tc>
          <w:tcPr>
            <w:tcW w:w="4815" w:type="dxa"/>
            <w:vAlign w:val="center"/>
          </w:tcPr>
          <w:p w:rsidR="007B438A" w:rsidRPr="007B438A" w:rsidRDefault="007B438A" w:rsidP="005960FF">
            <w:pPr>
              <w:spacing w:line="276" w:lineRule="auto"/>
              <w:jc w:val="center"/>
              <w:rPr>
                <w:rFonts w:ascii="GHEA Grapalat" w:hAnsi="GHEA Grapalat" w:cs="Arial"/>
                <w:b/>
                <w:sz w:val="20"/>
                <w:szCs w:val="20"/>
                <w:lang w:val="hy-AM"/>
              </w:rPr>
            </w:pPr>
            <w:r w:rsidRPr="007B438A">
              <w:rPr>
                <w:rFonts w:ascii="GHEA Grapalat" w:hAnsi="GHEA Grapalat" w:cs="Arial"/>
                <w:b/>
                <w:sz w:val="20"/>
                <w:szCs w:val="20"/>
                <w:lang w:val="hy-AM"/>
              </w:rPr>
              <w:t>Рабочие ресурсы</w:t>
            </w:r>
          </w:p>
        </w:tc>
        <w:tc>
          <w:tcPr>
            <w:tcW w:w="2977" w:type="dxa"/>
            <w:vAlign w:val="center"/>
          </w:tcPr>
          <w:p w:rsidR="007B438A" w:rsidRPr="007B438A" w:rsidRDefault="007B438A" w:rsidP="005960FF">
            <w:pPr>
              <w:spacing w:line="276" w:lineRule="auto"/>
              <w:jc w:val="center"/>
              <w:rPr>
                <w:rFonts w:ascii="GHEA Grapalat" w:hAnsi="GHEA Grapalat" w:cs="Arial"/>
                <w:b/>
                <w:sz w:val="20"/>
                <w:szCs w:val="20"/>
                <w:lang w:val="hy-AM"/>
              </w:rPr>
            </w:pPr>
            <w:r w:rsidRPr="007B438A">
              <w:rPr>
                <w:rFonts w:ascii="GHEA Grapalat" w:hAnsi="GHEA Grapalat" w:cs="Arial"/>
                <w:b/>
                <w:sz w:val="20"/>
                <w:szCs w:val="20"/>
                <w:lang w:val="hy-AM"/>
              </w:rPr>
              <w:t>35</w:t>
            </w:r>
          </w:p>
        </w:tc>
      </w:tr>
      <w:tr w:rsidR="007B438A" w:rsidRPr="007B438A" w:rsidTr="005960FF">
        <w:trPr>
          <w:trHeight w:val="277"/>
        </w:trPr>
        <w:tc>
          <w:tcPr>
            <w:tcW w:w="4815" w:type="dxa"/>
            <w:vAlign w:val="center"/>
          </w:tcPr>
          <w:p w:rsidR="007B438A" w:rsidRPr="007B438A" w:rsidRDefault="007B438A" w:rsidP="005960FF">
            <w:pPr>
              <w:spacing w:line="276" w:lineRule="auto"/>
              <w:jc w:val="center"/>
              <w:rPr>
                <w:rFonts w:ascii="GHEA Grapalat" w:hAnsi="GHEA Grapalat" w:cs="Arial"/>
                <w:b/>
                <w:sz w:val="20"/>
                <w:szCs w:val="20"/>
                <w:lang w:val="hy-AM"/>
              </w:rPr>
            </w:pPr>
            <w:r w:rsidRPr="007B438A">
              <w:rPr>
                <w:rFonts w:ascii="GHEA Grapalat" w:hAnsi="GHEA Grapalat" w:cs="Arial"/>
                <w:b/>
                <w:sz w:val="20"/>
                <w:szCs w:val="20"/>
                <w:lang w:val="hy-AM"/>
              </w:rPr>
              <w:t>Ценовое условие</w:t>
            </w:r>
          </w:p>
        </w:tc>
        <w:tc>
          <w:tcPr>
            <w:tcW w:w="2977" w:type="dxa"/>
            <w:vAlign w:val="center"/>
          </w:tcPr>
          <w:p w:rsidR="007B438A" w:rsidRPr="007B438A" w:rsidRDefault="007B438A" w:rsidP="005960FF">
            <w:pPr>
              <w:spacing w:line="276" w:lineRule="auto"/>
              <w:jc w:val="center"/>
              <w:rPr>
                <w:rFonts w:ascii="GHEA Grapalat" w:hAnsi="GHEA Grapalat" w:cs="Arial"/>
                <w:b/>
                <w:sz w:val="20"/>
                <w:szCs w:val="20"/>
                <w:lang w:val="hy-AM"/>
              </w:rPr>
            </w:pPr>
            <w:r w:rsidRPr="007B438A">
              <w:rPr>
                <w:rFonts w:ascii="GHEA Grapalat" w:hAnsi="GHEA Grapalat" w:cs="Arial"/>
                <w:b/>
                <w:sz w:val="20"/>
                <w:szCs w:val="20"/>
                <w:lang w:val="hy-AM"/>
              </w:rPr>
              <w:t>30</w:t>
            </w:r>
          </w:p>
        </w:tc>
      </w:tr>
      <w:tr w:rsidR="007B438A" w:rsidRPr="007B438A" w:rsidTr="005960FF">
        <w:trPr>
          <w:trHeight w:val="267"/>
        </w:trPr>
        <w:tc>
          <w:tcPr>
            <w:tcW w:w="4815" w:type="dxa"/>
            <w:vAlign w:val="center"/>
          </w:tcPr>
          <w:p w:rsidR="007B438A" w:rsidRPr="007B438A" w:rsidRDefault="007B438A" w:rsidP="005960FF">
            <w:pPr>
              <w:spacing w:line="276" w:lineRule="auto"/>
              <w:jc w:val="center"/>
              <w:rPr>
                <w:rFonts w:ascii="GHEA Grapalat" w:hAnsi="GHEA Grapalat" w:cs="Arial"/>
                <w:b/>
                <w:sz w:val="20"/>
                <w:szCs w:val="20"/>
                <w:lang w:val="hy-AM"/>
              </w:rPr>
            </w:pPr>
            <w:r w:rsidRPr="007B438A">
              <w:rPr>
                <w:rFonts w:ascii="GHEA Grapalat" w:hAnsi="GHEA Grapalat" w:cs="Arial"/>
                <w:b/>
                <w:sz w:val="20"/>
                <w:szCs w:val="20"/>
                <w:lang w:val="hy-AM"/>
              </w:rPr>
              <w:t>Вот и все</w:t>
            </w:r>
          </w:p>
        </w:tc>
        <w:tc>
          <w:tcPr>
            <w:tcW w:w="2977" w:type="dxa"/>
            <w:vAlign w:val="center"/>
          </w:tcPr>
          <w:p w:rsidR="007B438A" w:rsidRPr="007B438A" w:rsidRDefault="007B438A" w:rsidP="005960FF">
            <w:pPr>
              <w:spacing w:line="276" w:lineRule="auto"/>
              <w:jc w:val="center"/>
              <w:rPr>
                <w:rFonts w:ascii="GHEA Grapalat" w:hAnsi="GHEA Grapalat" w:cs="Arial"/>
                <w:b/>
                <w:sz w:val="20"/>
                <w:szCs w:val="20"/>
                <w:lang w:val="hy-AM"/>
              </w:rPr>
            </w:pPr>
            <w:r w:rsidRPr="007B438A">
              <w:rPr>
                <w:rFonts w:ascii="GHEA Grapalat" w:hAnsi="GHEA Grapalat" w:cs="Arial"/>
                <w:b/>
                <w:sz w:val="20"/>
                <w:szCs w:val="20"/>
                <w:lang w:val="hy-AM"/>
              </w:rPr>
              <w:t>100</w:t>
            </w:r>
          </w:p>
        </w:tc>
      </w:tr>
    </w:tbl>
    <w:p w:rsidR="007B438A" w:rsidRPr="007B438A" w:rsidRDefault="007B438A" w:rsidP="007B438A">
      <w:pPr>
        <w:jc w:val="both"/>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 xml:space="preserve">    </w:t>
      </w:r>
    </w:p>
    <w:p w:rsidR="007B438A" w:rsidRPr="007B438A" w:rsidRDefault="007B438A" w:rsidP="007B438A">
      <w:pPr>
        <w:spacing w:line="276" w:lineRule="auto"/>
        <w:ind w:firstLine="142"/>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Заявки участников оцениваются в следующем порядке:</w:t>
      </w:r>
    </w:p>
    <w:p w:rsidR="007B438A" w:rsidRPr="007B438A" w:rsidRDefault="007B438A" w:rsidP="007B438A">
      <w:pPr>
        <w:spacing w:line="276" w:lineRule="auto"/>
        <w:ind w:firstLine="142"/>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1) финансовое предложение участника, подавшего самое низкое ценовое предложение, оценивается в тридцать баллов, а баллы, присуждаемые финансовым предложениям других участников, рассчитываются по следующей формуле:</w:t>
      </w:r>
    </w:p>
    <w:p w:rsidR="007B438A" w:rsidRPr="007B438A" w:rsidRDefault="007B438A" w:rsidP="007B438A">
      <w:pPr>
        <w:spacing w:line="276" w:lineRule="auto"/>
        <w:ind w:firstLine="142"/>
        <w:rPr>
          <w:rFonts w:ascii="GHEA Grapalat" w:hAnsi="GHEA Grapalat" w:cs="Arial"/>
          <w:b/>
          <w:sz w:val="20"/>
          <w:szCs w:val="20"/>
          <w:lang w:val="hy-AM" w:eastAsia="en-US" w:bidi="ar-SA"/>
        </w:rPr>
      </w:pPr>
      <w:r w:rsidRPr="007B438A">
        <w:rPr>
          <w:rFonts w:ascii="Calibri" w:hAnsi="Calibri" w:cs="Calibri"/>
          <w:b/>
          <w:sz w:val="20"/>
          <w:szCs w:val="20"/>
          <w:lang w:val="hy-AM" w:eastAsia="en-US" w:bidi="ar-SA"/>
        </w:rPr>
        <w:lastRenderedPageBreak/>
        <w:t>  </w:t>
      </w:r>
      <w:r w:rsidRPr="007B438A">
        <w:rPr>
          <w:rFonts w:ascii="GHEA Grapalat" w:hAnsi="GHEA Grapalat" w:cs="Arial"/>
          <w:b/>
          <w:sz w:val="20"/>
          <w:szCs w:val="20"/>
          <w:lang w:val="hy-AM" w:eastAsia="en-US" w:bidi="ar-SA"/>
        </w:rPr>
        <w:t>ГМ = НГ х 30/ГГ,</w:t>
      </w:r>
    </w:p>
    <w:p w:rsidR="007B438A" w:rsidRPr="007B438A" w:rsidRDefault="007B438A" w:rsidP="007B438A">
      <w:pPr>
        <w:spacing w:line="276" w:lineRule="auto"/>
        <w:ind w:firstLine="142"/>
        <w:rPr>
          <w:rFonts w:ascii="GHEA Grapalat" w:hAnsi="GHEA Grapalat" w:cs="Arial"/>
          <w:b/>
          <w:sz w:val="20"/>
          <w:szCs w:val="20"/>
          <w:lang w:val="hy-AM" w:eastAsia="en-US" w:bidi="ar-SA"/>
        </w:rPr>
      </w:pPr>
      <w:r w:rsidRPr="007B438A">
        <w:rPr>
          <w:rFonts w:ascii="Calibri" w:hAnsi="Calibri" w:cs="Calibri"/>
          <w:b/>
          <w:sz w:val="20"/>
          <w:szCs w:val="20"/>
          <w:lang w:val="hy-AM" w:eastAsia="en-US" w:bidi="ar-SA"/>
        </w:rPr>
        <w:t>  </w:t>
      </w:r>
      <w:r w:rsidRPr="007B438A">
        <w:rPr>
          <w:rFonts w:ascii="GHEA Grapalat" w:hAnsi="GHEA Grapalat" w:cs="Arial"/>
          <w:b/>
          <w:sz w:val="20"/>
          <w:szCs w:val="20"/>
          <w:lang w:val="hy-AM" w:eastAsia="en-US" w:bidi="ar-SA"/>
        </w:rPr>
        <w:t>где?</w:t>
      </w:r>
    </w:p>
    <w:p w:rsidR="007B438A" w:rsidRPr="007B438A" w:rsidRDefault="007B438A" w:rsidP="007B438A">
      <w:pPr>
        <w:spacing w:line="276" w:lineRule="auto"/>
        <w:ind w:firstLine="142"/>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GM — это единица, присвоенная ставке.</w:t>
      </w:r>
    </w:p>
    <w:p w:rsidR="007B438A" w:rsidRPr="007B438A" w:rsidRDefault="007B438A" w:rsidP="007B438A">
      <w:pPr>
        <w:spacing w:line="276" w:lineRule="auto"/>
        <w:ind w:firstLine="142"/>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NG – минимальная цена,</w:t>
      </w:r>
    </w:p>
    <w:p w:rsidR="007B438A" w:rsidRPr="007B438A" w:rsidRDefault="007B438A" w:rsidP="007B438A">
      <w:pPr>
        <w:spacing w:line="276" w:lineRule="auto"/>
        <w:ind w:firstLine="142"/>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GG – цена, предлагаемая оцениваемым участником,</w:t>
      </w:r>
    </w:p>
    <w:p w:rsidR="007B438A" w:rsidRPr="007B438A" w:rsidRDefault="007B438A" w:rsidP="007B438A">
      <w:pPr>
        <w:spacing w:line="276" w:lineRule="auto"/>
        <w:ind w:firstLine="142"/>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2) оценка, выставляемая каждому технически удовлетворительному участнику, рассчитывается по следующей формуле:</w:t>
      </w:r>
    </w:p>
    <w:p w:rsidR="007B438A" w:rsidRPr="007B438A" w:rsidRDefault="007B438A" w:rsidP="007B438A">
      <w:pPr>
        <w:spacing w:line="276" w:lineRule="auto"/>
        <w:ind w:firstLine="142"/>
        <w:rPr>
          <w:rFonts w:ascii="GHEA Grapalat" w:hAnsi="GHEA Grapalat" w:cs="Arial"/>
          <w:b/>
          <w:sz w:val="20"/>
          <w:szCs w:val="20"/>
          <w:lang w:val="hy-AM" w:eastAsia="en-US" w:bidi="ar-SA"/>
        </w:rPr>
      </w:pPr>
      <w:r w:rsidRPr="007B438A">
        <w:rPr>
          <w:rFonts w:ascii="Calibri" w:hAnsi="Calibri" w:cs="Calibri"/>
          <w:b/>
          <w:sz w:val="20"/>
          <w:szCs w:val="20"/>
          <w:lang w:val="hy-AM" w:eastAsia="en-US" w:bidi="ar-SA"/>
        </w:rPr>
        <w:t>  </w:t>
      </w:r>
      <w:r w:rsidRPr="007B438A">
        <w:rPr>
          <w:rFonts w:ascii="GHEA Grapalat" w:hAnsi="GHEA Grapalat" w:cs="Arial"/>
          <w:b/>
          <w:sz w:val="20"/>
          <w:szCs w:val="20"/>
          <w:lang w:val="hy-AM" w:eastAsia="en-US" w:bidi="ar-SA"/>
        </w:rPr>
        <w:t>МГ = ГМ + ТА</w:t>
      </w:r>
    </w:p>
    <w:p w:rsidR="007B438A" w:rsidRPr="007B438A" w:rsidRDefault="007B438A" w:rsidP="007B438A">
      <w:pPr>
        <w:spacing w:line="276" w:lineRule="auto"/>
        <w:ind w:firstLine="142"/>
        <w:rPr>
          <w:rFonts w:ascii="GHEA Grapalat" w:hAnsi="GHEA Grapalat" w:cs="Arial"/>
          <w:b/>
          <w:sz w:val="20"/>
          <w:szCs w:val="20"/>
          <w:lang w:val="hy-AM" w:eastAsia="en-US" w:bidi="ar-SA"/>
        </w:rPr>
      </w:pPr>
      <w:r w:rsidRPr="007B438A">
        <w:rPr>
          <w:rFonts w:ascii="Calibri" w:hAnsi="Calibri" w:cs="Calibri"/>
          <w:b/>
          <w:sz w:val="20"/>
          <w:szCs w:val="20"/>
          <w:lang w:val="hy-AM" w:eastAsia="en-US" w:bidi="ar-SA"/>
        </w:rPr>
        <w:t> </w:t>
      </w:r>
      <w:r w:rsidRPr="007B438A">
        <w:rPr>
          <w:rFonts w:ascii="GHEA Grapalat" w:hAnsi="GHEA Grapalat" w:cs="Arial"/>
          <w:b/>
          <w:sz w:val="20"/>
          <w:szCs w:val="20"/>
          <w:lang w:val="hy-AM" w:eastAsia="en-US" w:bidi="ar-SA"/>
        </w:rPr>
        <w:t>где?</w:t>
      </w:r>
    </w:p>
    <w:p w:rsidR="007B438A" w:rsidRPr="007B438A" w:rsidRDefault="007B438A" w:rsidP="007B438A">
      <w:pPr>
        <w:spacing w:line="276" w:lineRule="auto"/>
        <w:ind w:firstLine="142"/>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MG — оценка, выставленная участнику,</w:t>
      </w:r>
    </w:p>
    <w:p w:rsidR="007B438A" w:rsidRPr="007B438A" w:rsidRDefault="007B438A" w:rsidP="007B438A">
      <w:pPr>
        <w:spacing w:line="276" w:lineRule="auto"/>
        <w:ind w:firstLine="142"/>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GM - это единица, указанная в ставке участника торгов,</w:t>
      </w:r>
    </w:p>
    <w:p w:rsidR="007B438A" w:rsidRPr="007B438A" w:rsidRDefault="007B438A" w:rsidP="007B438A">
      <w:pPr>
        <w:spacing w:line="276" w:lineRule="auto"/>
        <w:ind w:firstLine="142"/>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TA – это балл, присвоенный техническому предложению участника.</w:t>
      </w:r>
    </w:p>
    <w:p w:rsidR="00BD2C67" w:rsidRPr="007B438A" w:rsidRDefault="007B438A" w:rsidP="007B438A">
      <w:pPr>
        <w:shd w:val="clear" w:color="auto" w:fill="FFFFFF"/>
        <w:spacing w:line="276" w:lineRule="auto"/>
        <w:ind w:firstLine="142"/>
        <w:rPr>
          <w:rFonts w:ascii="GHEA Grapalat" w:hAnsi="GHEA Grapalat" w:cs="Arial"/>
          <w:b/>
          <w:sz w:val="20"/>
          <w:szCs w:val="20"/>
          <w:lang w:val="hy-AM" w:eastAsia="en-US" w:bidi="ar-SA"/>
        </w:rPr>
      </w:pPr>
      <w:r w:rsidRPr="007B438A">
        <w:rPr>
          <w:rFonts w:ascii="GHEA Grapalat" w:hAnsi="GHEA Grapalat" w:cs="Arial"/>
          <w:b/>
          <w:sz w:val="20"/>
          <w:szCs w:val="20"/>
          <w:lang w:val="hy-AM" w:eastAsia="en-US" w:bidi="ar-SA"/>
        </w:rPr>
        <w:t>Участник с наивысшей оценкой (MG) признается выбранным участником.</w:t>
      </w:r>
    </w:p>
    <w:p w:rsidR="007B438A" w:rsidRPr="007B438A" w:rsidRDefault="007B438A" w:rsidP="007B438A">
      <w:pPr>
        <w:shd w:val="clear" w:color="auto" w:fill="FFFFFF"/>
        <w:spacing w:line="276" w:lineRule="auto"/>
        <w:ind w:firstLine="142"/>
        <w:rPr>
          <w:rFonts w:ascii="GHEA Grapalat" w:hAnsi="GHEA Grapalat" w:cs="Sylfaen"/>
          <w:b/>
          <w:sz w:val="20"/>
          <w:szCs w:val="20"/>
          <w:lang w:val="hy-AM" w:eastAsia="en-US" w:bidi="ar-SA"/>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781EEF">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 xml:space="preserve">с точки зрения предусмотренных </w:t>
      </w:r>
      <w:r w:rsidR="00F9791A" w:rsidRPr="00F9791A">
        <w:rPr>
          <w:rFonts w:ascii="GHEA Grapalat" w:hAnsi="GHEA Grapalat"/>
          <w:lang w:val="hy-AM"/>
        </w:rPr>
        <w:lastRenderedPageBreak/>
        <w:t>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0371A2" w:rsidRDefault="000371A2" w:rsidP="006D3CB9">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0C46F0" w:rsidRPr="00F46439">
        <w:rPr>
          <w:rFonts w:ascii="GHEA Grapalat" w:hAnsi="GHEA Grapalat"/>
          <w:b/>
          <w:sz w:val="24"/>
          <w:szCs w:val="24"/>
          <w:lang w:bidi="ar-SA"/>
        </w:rPr>
        <w:t>Котайкский марз, Гарни, Шаумян 4</w:t>
      </w:r>
      <w:r>
        <w:rPr>
          <w:rFonts w:ascii="GHEA Grapalat" w:hAnsi="GHEA Grapalat"/>
          <w:sz w:val="24"/>
          <w:szCs w:val="24"/>
        </w:rPr>
        <w:t xml:space="preserve"> не позднее, чем </w:t>
      </w:r>
      <w:r w:rsidR="006F5B5C">
        <w:rPr>
          <w:rFonts w:ascii="GHEA Grapalat" w:hAnsi="GHEA Grapalat"/>
          <w:b/>
          <w:sz w:val="24"/>
          <w:szCs w:val="24"/>
        </w:rPr>
        <w:t>11:00 часов 43</w:t>
      </w:r>
      <w:r w:rsidRPr="000C46F0">
        <w:rPr>
          <w:rFonts w:ascii="GHEA Grapalat" w:hAnsi="GHEA Grapalat"/>
          <w:b/>
          <w:sz w:val="24"/>
          <w:szCs w:val="24"/>
        </w:rPr>
        <w:t>-го</w:t>
      </w:r>
      <w:r>
        <w:rPr>
          <w:rFonts w:ascii="GHEA Grapalat" w:hAnsi="GHEA Grapalat"/>
          <w:sz w:val="24"/>
          <w:szCs w:val="24"/>
        </w:rPr>
        <w:t xml:space="preserve"> дня с даты опубликования в бюллетене объявления и приглашения на настоящую процедуру. </w:t>
      </w:r>
    </w:p>
    <w:p w:rsidR="00A12B60" w:rsidRPr="00BD2C67" w:rsidRDefault="000371A2" w:rsidP="0096297E">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0C46F0" w:rsidRPr="00F508E5">
        <w:rPr>
          <w:rFonts w:ascii="GHEA Grapalat" w:hAnsi="GHEA Grapalat"/>
          <w:b/>
          <w:sz w:val="24"/>
          <w:szCs w:val="24"/>
          <w:u w:val="single"/>
          <w:lang w:bidi="ar-SA"/>
        </w:rPr>
        <w:t>Р. Асатрян</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0C46F0">
      <w:pPr>
        <w:ind w:firstLine="567"/>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0C46F0" w:rsidRDefault="005F25EF" w:rsidP="00B46D58">
      <w:pPr>
        <w:jc w:val="both"/>
        <w:rPr>
          <w:rFonts w:ascii="GHEA Grapalat" w:hAnsi="GHEA Grapalat"/>
        </w:rPr>
      </w:pPr>
      <w:r>
        <w:rPr>
          <w:rFonts w:ascii="GHEA Grapalat" w:hAnsi="GHEA Grapalat"/>
        </w:rPr>
        <w:lastRenderedPageBreak/>
        <w:t xml:space="preserve">    </w:t>
      </w:r>
    </w:p>
    <w:p w:rsidR="000C46F0" w:rsidRDefault="000C46F0" w:rsidP="00B46D58">
      <w:pPr>
        <w:jc w:val="both"/>
        <w:rPr>
          <w:rFonts w:ascii="GHEA Grapalat" w:hAnsi="GHEA Grapalat"/>
        </w:rPr>
      </w:pPr>
    </w:p>
    <w:p w:rsidR="005F25EF" w:rsidRDefault="005F25EF" w:rsidP="000C46F0">
      <w:pPr>
        <w:ind w:firstLine="284"/>
        <w:jc w:val="both"/>
        <w:rPr>
          <w:rFonts w:ascii="GHEA Grapalat" w:hAnsi="GHEA Grapalat"/>
        </w:rPr>
      </w:pPr>
      <w:r>
        <w:rPr>
          <w:rFonts w:ascii="GHEA Grapalat" w:hAnsi="GHEA Grapalat"/>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vertAlign w:val="superscrip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rsidR="000C46F0" w:rsidRPr="0093370E" w:rsidRDefault="000C46F0" w:rsidP="000C46F0">
      <w:pPr>
        <w:pStyle w:val="norm"/>
        <w:widowControl w:val="0"/>
        <w:tabs>
          <w:tab w:val="left" w:pos="1134"/>
        </w:tabs>
        <w:spacing w:after="160" w:line="240" w:lineRule="auto"/>
        <w:ind w:firstLine="284"/>
        <w:rPr>
          <w:rFonts w:ascii="GHEA Grapalat" w:hAnsi="GHEA Grapalat"/>
          <w:b/>
          <w:spacing w:val="-6"/>
          <w:sz w:val="24"/>
          <w:szCs w:val="24"/>
        </w:rPr>
      </w:pPr>
      <w:r>
        <w:rPr>
          <w:rFonts w:ascii="GHEA Grapalat" w:hAnsi="GHEA Grapalat"/>
          <w:b/>
          <w:spacing w:val="-6"/>
          <w:sz w:val="24"/>
          <w:szCs w:val="24"/>
        </w:rPr>
        <w:t xml:space="preserve">    </w:t>
      </w:r>
      <w:r w:rsidRPr="0093370E">
        <w:rPr>
          <w:rFonts w:ascii="GHEA Grapalat" w:hAnsi="GHEA Grapalat"/>
          <w:b/>
          <w:spacing w:val="-6"/>
          <w:sz w:val="24"/>
          <w:szCs w:val="24"/>
        </w:rPr>
        <w:t>2) ранее заключенный аналогичный договор и иные документы согласно приложению N 1.1</w:t>
      </w:r>
    </w:p>
    <w:p w:rsidR="000C46F0" w:rsidRPr="000C46F0" w:rsidRDefault="000C46F0" w:rsidP="000C46F0">
      <w:pPr>
        <w:pStyle w:val="norm"/>
        <w:widowControl w:val="0"/>
        <w:tabs>
          <w:tab w:val="left" w:pos="1134"/>
        </w:tabs>
        <w:spacing w:after="160" w:line="240" w:lineRule="auto"/>
        <w:ind w:firstLine="284"/>
        <w:rPr>
          <w:rFonts w:ascii="GHEA Grapalat" w:hAnsi="GHEA Grapalat"/>
          <w:b/>
          <w:spacing w:val="-6"/>
          <w:sz w:val="24"/>
          <w:szCs w:val="24"/>
        </w:rPr>
      </w:pPr>
      <w:r>
        <w:rPr>
          <w:rFonts w:ascii="GHEA Grapalat" w:hAnsi="GHEA Grapalat"/>
          <w:b/>
          <w:spacing w:val="-6"/>
          <w:sz w:val="24"/>
          <w:szCs w:val="24"/>
        </w:rPr>
        <w:t xml:space="preserve">    </w:t>
      </w:r>
      <w:r w:rsidRPr="0093370E">
        <w:rPr>
          <w:rFonts w:ascii="GHEA Grapalat" w:hAnsi="GHEA Grapalat"/>
          <w:b/>
          <w:spacing w:val="-6"/>
          <w:sz w:val="24"/>
          <w:szCs w:val="24"/>
        </w:rPr>
        <w:t>3) трудовые ресурсы согласно приложению N 1.2</w:t>
      </w:r>
    </w:p>
    <w:p w:rsidR="00B67CCD" w:rsidRPr="009044F1" w:rsidRDefault="000C46F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0C46F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0C46F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 xml:space="preserve">совокупность </w:t>
      </w:r>
      <w:r w:rsidR="00A00BE3" w:rsidRPr="00864470">
        <w:rPr>
          <w:rFonts w:ascii="GHEA Grapalat" w:hAnsi="GHEA Grapalat"/>
          <w:sz w:val="24"/>
          <w:szCs w:val="24"/>
        </w:rPr>
        <w:lastRenderedPageBreak/>
        <w:t>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9D180E" w:rsidRDefault="009D180E" w:rsidP="00B46D58">
      <w:pPr>
        <w:widowControl w:val="0"/>
        <w:spacing w:after="160"/>
        <w:ind w:left="567" w:right="565"/>
        <w:jc w:val="center"/>
        <w:rPr>
          <w:rFonts w:ascii="GHEA Grapalat" w:hAnsi="GHEA Grapalat"/>
          <w:b/>
          <w:lang w:val="hy-AM"/>
        </w:rPr>
      </w:pPr>
    </w:p>
    <w:p w:rsidR="00416546" w:rsidRDefault="00416546" w:rsidP="00B46D58">
      <w:pPr>
        <w:widowControl w:val="0"/>
        <w:spacing w:after="160"/>
        <w:ind w:left="567" w:right="565"/>
        <w:jc w:val="center"/>
        <w:rPr>
          <w:rFonts w:ascii="GHEA Grapalat" w:hAnsi="GHEA Grapalat"/>
          <w:b/>
        </w:rPr>
      </w:pPr>
    </w:p>
    <w:p w:rsidR="000C46F0" w:rsidRDefault="000C46F0" w:rsidP="00B46D58">
      <w:pPr>
        <w:widowControl w:val="0"/>
        <w:spacing w:after="160"/>
        <w:ind w:left="567" w:right="565"/>
        <w:jc w:val="center"/>
        <w:rPr>
          <w:rFonts w:ascii="GHEA Grapalat" w:hAnsi="GHEA Grapalat"/>
          <w:b/>
        </w:rPr>
      </w:pPr>
    </w:p>
    <w:p w:rsidR="000C46F0" w:rsidRDefault="000C46F0"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FA0E41" w:rsidRPr="000C46F0" w:rsidRDefault="00220C7C" w:rsidP="000C46F0">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0C46F0">
        <w:rPr>
          <w:rFonts w:ascii="GHEA Grapalat" w:hAnsi="GHEA Grapalat"/>
          <w:sz w:val="24"/>
          <w:szCs w:val="24"/>
        </w:rPr>
        <w:t xml:space="preserve"> на </w:t>
      </w:r>
      <w:r w:rsidR="006F5B5C">
        <w:rPr>
          <w:rFonts w:ascii="GHEA Grapalat" w:hAnsi="GHEA Grapalat"/>
          <w:b/>
          <w:sz w:val="24"/>
          <w:szCs w:val="24"/>
        </w:rPr>
        <w:t>43</w:t>
      </w:r>
      <w:r w:rsidR="000C46F0" w:rsidRPr="000C46F0">
        <w:rPr>
          <w:rFonts w:ascii="GHEA Grapalat" w:hAnsi="GHEA Grapalat"/>
          <w:b/>
          <w:sz w:val="24"/>
          <w:szCs w:val="24"/>
        </w:rPr>
        <w:t>-ый день в 11:00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0C46F0" w:rsidRDefault="000C46F0" w:rsidP="00B46D58">
      <w:pPr>
        <w:widowControl w:val="0"/>
        <w:spacing w:after="160"/>
        <w:ind w:firstLine="567"/>
        <w:jc w:val="both"/>
        <w:rPr>
          <w:rFonts w:ascii="GHEA Grapalat" w:hAnsi="GHEA Grapalat"/>
        </w:rPr>
      </w:pP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0C46F0">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000C46F0" w:rsidRPr="00675D8D">
        <w:rPr>
          <w:rFonts w:ascii="GHEA Grapalat" w:hAnsi="GHEA Grapalat"/>
          <w:b/>
          <w:i w:val="0"/>
          <w:sz w:val="24"/>
          <w:szCs w:val="24"/>
        </w:rPr>
        <w:t>по курсу, установленному Центральным банком того дня</w:t>
      </w:r>
      <w:r w:rsidR="00A75726">
        <w:rPr>
          <w:rStyle w:val="FootnoteReference"/>
          <w:rFonts w:ascii="GHEA Grapalat" w:hAnsi="GHEA Grapalat"/>
          <w:i w:val="0"/>
          <w:sz w:val="24"/>
          <w:szCs w:val="24"/>
        </w:rPr>
        <w:footnoteReference w:customMarkFollows="1" w:id="2"/>
        <w:t>9</w:t>
      </w:r>
      <w:r w:rsidR="00A01157">
        <w:rPr>
          <w:rFonts w:ascii="GHEA Grapalat" w:hAnsi="GHEA Grapalat"/>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Pr="009044F1">
        <w:rPr>
          <w:rFonts w:ascii="GHEA Grapalat" w:hAnsi="GHEA Grapalat"/>
          <w:sz w:val="24"/>
          <w:szCs w:val="24"/>
        </w:rPr>
        <w:lastRenderedPageBreak/>
        <w:t>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w:t>
      </w:r>
      <w:r w:rsidR="00E46770" w:rsidRPr="00B6749E">
        <w:rPr>
          <w:rFonts w:ascii="GHEA Grapalat" w:hAnsi="GHEA Grapalat"/>
          <w:sz w:val="24"/>
          <w:szCs w:val="24"/>
        </w:rPr>
        <w:lastRenderedPageBreak/>
        <w:t>процедуры.</w:t>
      </w:r>
    </w:p>
    <w:p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по состоянию на день истечения срока представления решения </w:t>
      </w:r>
      <w:r w:rsidRPr="006D55DC">
        <w:rPr>
          <w:rFonts w:ascii="GHEA Grapalat" w:hAnsi="GHEA Grapalat"/>
        </w:rPr>
        <w:lastRenderedPageBreak/>
        <w:t>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D55DC" w:rsidRPr="0087724F" w:rsidRDefault="00C61E94" w:rsidP="00B46D58">
      <w:pPr>
        <w:widowControl w:val="0"/>
        <w:tabs>
          <w:tab w:val="left" w:pos="1276"/>
        </w:tabs>
        <w:spacing w:after="160"/>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w:t>
      </w:r>
      <w:r w:rsidRPr="009044F1">
        <w:rPr>
          <w:rFonts w:ascii="GHEA Grapalat" w:hAnsi="GHEA Grapalat"/>
          <w:sz w:val="24"/>
          <w:szCs w:val="24"/>
        </w:rPr>
        <w:lastRenderedPageBreak/>
        <w:t>по отдельным лотам</w:t>
      </w:r>
      <w:r w:rsidR="00757B7C">
        <w:rPr>
          <w:rStyle w:val="FootnoteReference"/>
          <w:rFonts w:ascii="GHEA Grapalat" w:hAnsi="GHEA Grapalat"/>
          <w:sz w:val="24"/>
          <w:szCs w:val="24"/>
        </w:rPr>
        <w:footnoteReference w:customMarkFollows="1" w:id="3"/>
        <w:t>10</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Pr="000C46F0" w:rsidRDefault="00EE5A30" w:rsidP="009E460F">
      <w:pPr>
        <w:pStyle w:val="BodyTextIndent2"/>
        <w:widowControl w:val="0"/>
        <w:spacing w:after="160" w:line="240" w:lineRule="auto"/>
        <w:ind w:left="284" w:firstLine="567"/>
        <w:contextualSpacing/>
        <w:rPr>
          <w:rFonts w:ascii="GHEA Grapalat" w:hAnsi="GHEA Grapalat"/>
          <w:b/>
          <w:sz w:val="24"/>
          <w:szCs w:val="24"/>
        </w:rPr>
      </w:pPr>
      <w:r w:rsidRPr="000C46F0">
        <w:rPr>
          <w:rFonts w:ascii="GHEA Grapalat" w:hAnsi="GHEA Grapalat"/>
          <w:b/>
          <w:sz w:val="24"/>
          <w:szCs w:val="24"/>
        </w:rPr>
        <w:t xml:space="preserve">Период ожидания в случае настоящей процедуры составляет " </w:t>
      </w:r>
      <w:r w:rsidR="000C46F0" w:rsidRPr="000C46F0">
        <w:rPr>
          <w:rFonts w:ascii="GHEA Grapalat" w:hAnsi="GHEA Grapalat"/>
          <w:b/>
          <w:sz w:val="24"/>
          <w:szCs w:val="24"/>
        </w:rPr>
        <w:t xml:space="preserve">10 </w:t>
      </w:r>
      <w:r w:rsidRPr="000C46F0">
        <w:rPr>
          <w:rFonts w:ascii="GHEA Grapalat" w:hAnsi="GHEA Grapalat"/>
          <w:b/>
          <w:sz w:val="24"/>
          <w:szCs w:val="24"/>
        </w:rPr>
        <w:t>" календарных дней. Период ожидания:</w:t>
      </w:r>
    </w:p>
    <w:p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обжалует решение о заключении </w:t>
      </w:r>
      <w:r w:rsidRPr="00747338">
        <w:rPr>
          <w:rFonts w:ascii="GHEA Grapalat" w:hAnsi="GHEA Grapalat"/>
          <w:sz w:val="24"/>
          <w:szCs w:val="24"/>
        </w:rPr>
        <w:lastRenderedPageBreak/>
        <w:t>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62365D" w:rsidRDefault="0062365D" w:rsidP="0062365D">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после</w:t>
      </w:r>
      <w:r w:rsidRPr="00681C1F">
        <w:rPr>
          <w:rFonts w:ascii="GHEA Grapalat" w:hAnsi="GHEA Grapalat"/>
          <w:color w:val="000000" w:themeColor="text1"/>
        </w:rPr>
        <w:t xml:space="preserve"> 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w:t>
      </w:r>
      <w:r w:rsidRPr="00681C1F">
        <w:rPr>
          <w:rFonts w:ascii="GHEA Grapalat" w:hAnsi="GHEA Grapalat"/>
          <w:color w:val="000000" w:themeColor="text1"/>
        </w:rPr>
        <w:lastRenderedPageBreak/>
        <w:t>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3D365B">
        <w:rPr>
          <w:rFonts w:ascii="GHEA Grapalat" w:hAnsi="GHEA Grapalat"/>
          <w:vertAlign w:val="superscript"/>
        </w:rPr>
        <w:t>11.1</w:t>
      </w:r>
    </w:p>
    <w:p w:rsidR="0062365D" w:rsidRPr="002E4BC5" w:rsidRDefault="0062365D" w:rsidP="0062365D">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Pr="008C5F2A">
        <w:rPr>
          <w:rFonts w:ascii="GHEA Grapalat" w:hAnsi="GHEA Grapalat"/>
        </w:rPr>
        <w:t xml:space="preserve">Размер обеспечения квалификации равен </w:t>
      </w:r>
      <w:r w:rsidRPr="00093035">
        <w:rPr>
          <w:rFonts w:ascii="GHEA Grapalat" w:hAnsi="GHEA Grapalat"/>
          <w:b/>
        </w:rPr>
        <w:t>30 процентам от цены закупки работ закупаемых в рамках данной процедуры.</w:t>
      </w:r>
      <w:r>
        <w:rPr>
          <w:rFonts w:ascii="GHEA Grapalat" w:hAnsi="GHEA Grapalat"/>
        </w:rPr>
        <w:t xml:space="preserve"> </w:t>
      </w:r>
      <w:r w:rsidRPr="002C42AD">
        <w:rPr>
          <w:rFonts w:ascii="GHEA Grapalat" w:hAnsi="GHEA Grapalat"/>
        </w:rPr>
        <w:t xml:space="preserve">Если цена закупки работ, меньше цены заключаемого договора, то размер обеспечения </w:t>
      </w:r>
      <w:r>
        <w:rPr>
          <w:rFonts w:ascii="GHEA Grapalat" w:hAnsi="GHEA Grapalat"/>
        </w:rPr>
        <w:t>квалификации</w:t>
      </w:r>
      <w:r w:rsidRPr="002C42AD">
        <w:rPr>
          <w:rFonts w:ascii="GHEA Grapalat" w:hAnsi="GHEA Grapalat"/>
        </w:rPr>
        <w:t xml:space="preserve"> исчисляется в отношении цены договора</w:t>
      </w:r>
      <w:r>
        <w:rPr>
          <w:rFonts w:ascii="GHEA Grapalat" w:hAnsi="GHEA Grapalat"/>
          <w:lang w:val="hy-AM"/>
        </w:rPr>
        <w:t>.</w:t>
      </w:r>
      <w:r>
        <w:rPr>
          <w:rFonts w:ascii="GHEA Grapalat" w:hAnsi="GHEA Grapalat"/>
        </w:rPr>
        <w:t xml:space="preserve"> </w:t>
      </w:r>
      <w:r w:rsidRPr="003B6812">
        <w:rPr>
          <w:rFonts w:ascii="GHEA Grapalat" w:hAnsi="GHEA Grapalat"/>
        </w:rPr>
        <w:t xml:space="preserve">Обеспечение квалификации представляется в виде </w:t>
      </w:r>
      <w:r w:rsidRPr="001647D2">
        <w:rPr>
          <w:rFonts w:ascii="GHEA Grapalat" w:hAnsi="GHEA Grapalat"/>
        </w:rPr>
        <w:t xml:space="preserve">банковской </w:t>
      </w:r>
      <w:r w:rsidRPr="000E082A">
        <w:rPr>
          <w:rFonts w:ascii="GHEA Grapalat" w:hAnsi="GHEA Grapalat"/>
          <w:b/>
        </w:rPr>
        <w:t>гарантии (Приложение 4) или наличных денег, или гарантий, предоставленных банками.</w:t>
      </w:r>
      <w:r w:rsidRPr="003B6812">
        <w:rPr>
          <w:rFonts w:ascii="GHEA Grapalat" w:hAnsi="GHEA Grapalat"/>
        </w:rPr>
        <w:t xml:space="preserve"> Причем  обеспечение должно быть действительны</w:t>
      </w:r>
      <w:r>
        <w:rPr>
          <w:rFonts w:ascii="GHEA Grapalat" w:hAnsi="GHEA Grapalat"/>
        </w:rPr>
        <w:t>м как минимум включительно до 90</w:t>
      </w:r>
      <w:r w:rsidRPr="003B6812">
        <w:rPr>
          <w:rFonts w:ascii="GHEA Grapalat" w:hAnsi="GHEA Grapalat"/>
        </w:rPr>
        <w:t>-го рабочего дня, следующего за днем полного принятия заказчиком результата выполнения контракта.</w:t>
      </w:r>
      <w:r w:rsidRPr="003B6812">
        <w:rPr>
          <w:rFonts w:ascii="GHEA Grapalat" w:hAnsi="GHEA Grapalat"/>
          <w:vertAlign w:val="superscript"/>
        </w:rPr>
        <w:t>11.</w:t>
      </w:r>
      <w:r>
        <w:rPr>
          <w:rFonts w:ascii="GHEA Grapalat" w:hAnsi="GHEA Grapalat"/>
          <w:vertAlign w:val="superscript"/>
        </w:rPr>
        <w:t>2</w:t>
      </w:r>
    </w:p>
    <w:p w:rsidR="0062365D" w:rsidRPr="00CE31A0" w:rsidRDefault="0062365D" w:rsidP="0062365D">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E62C19">
        <w:rPr>
          <w:rFonts w:ascii="GHEA Grapalat" w:hAnsi="GHEA Grapalat"/>
        </w:rPr>
        <w:t xml:space="preserve">для каждого лота в отдельности, так и одно обеспечение - для всех лотов. </w:t>
      </w:r>
      <w:r w:rsidRPr="00BF3E44">
        <w:rPr>
          <w:rFonts w:ascii="GHEA Grapalat" w:hAnsi="GHEA Grapalat"/>
        </w:rPr>
        <w:t xml:space="preserve">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 xml:space="preserve">Обеспечение квалификации, представленное в виде наличных денег, должно быть перечислено на казначейский </w:t>
      </w:r>
      <w:r w:rsidRPr="000E082A">
        <w:rPr>
          <w:rFonts w:ascii="GHEA Grapalat" w:hAnsi="GHEA Grapalat" w:cs="Sylfaen"/>
          <w:b/>
        </w:rPr>
        <w:t>счет «900008000698» открытый</w:t>
      </w:r>
      <w:r w:rsidRPr="00E62C19">
        <w:rPr>
          <w:rFonts w:ascii="GHEA Grapalat" w:hAnsi="GHEA Grapalat" w:cs="Sylfaen"/>
        </w:rPr>
        <w:t xml:space="preserve"> в Центральном казначействе на имя уполномоченного органа.</w:t>
      </w:r>
    </w:p>
    <w:p w:rsidR="0062365D" w:rsidRPr="00CE31A0" w:rsidRDefault="0062365D" w:rsidP="0062365D">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62365D" w:rsidRDefault="0062365D" w:rsidP="0062365D">
      <w:pPr>
        <w:widowControl w:val="0"/>
        <w:tabs>
          <w:tab w:val="left" w:pos="1276"/>
        </w:tabs>
        <w:spacing w:after="160"/>
        <w:ind w:firstLine="567"/>
        <w:jc w:val="both"/>
        <w:rPr>
          <w:ins w:id="1" w:author="Vardan" w:date="2022-10-29T23:19:00Z"/>
          <w:rFonts w:ascii="GHEA Grapalat" w:hAnsi="GHEA Grapalat"/>
        </w:rPr>
      </w:pPr>
      <w:r w:rsidRPr="000E082A">
        <w:rPr>
          <w:rFonts w:ascii="GHEA Grapalat" w:hAnsi="GHEA Grapalat" w:cs="Sylfaen"/>
          <w:b/>
        </w:rPr>
        <w:t>Обеспечение квалификации в виде банковской гарантии отобранный участник представляет согласно приложению 4</w:t>
      </w:r>
      <w:r w:rsidRPr="00D50B30">
        <w:rPr>
          <w:rFonts w:ascii="GHEA Grapalat" w:hAnsi="GHEA Grapalat" w:cs="Sylfaen"/>
        </w:rPr>
        <w:t>.</w:t>
      </w:r>
      <w:r w:rsidRPr="00D50B30">
        <w:rPr>
          <w:rStyle w:val="FootnoteReference"/>
          <w:rFonts w:ascii="GHEA Grapalat" w:hAnsi="GHEA Grapalat"/>
        </w:rPr>
        <w:footnoteReference w:customMarkFollows="1" w:id="4"/>
        <w:t>12</w:t>
      </w:r>
      <w:r w:rsidRPr="0027573B">
        <w:rPr>
          <w:rFonts w:ascii="GHEA Grapalat" w:hAnsi="GHEA Grapalat"/>
        </w:rPr>
        <w:t xml:space="preserve"> </w:t>
      </w:r>
    </w:p>
    <w:p w:rsidR="0062365D" w:rsidRDefault="0062365D" w:rsidP="0062365D">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62365D" w:rsidRPr="009044F1" w:rsidRDefault="0062365D" w:rsidP="0062365D">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62365D" w:rsidRDefault="0062365D" w:rsidP="0062365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1775FE">
        <w:rPr>
          <w:rFonts w:ascii="GHEA Grapalat" w:hAnsi="GHEA Grapalat"/>
        </w:rPr>
        <w:t xml:space="preserve">Размер обеспечения договора составляет </w:t>
      </w:r>
      <w:r w:rsidRPr="000E082A">
        <w:rPr>
          <w:rFonts w:ascii="GHEA Grapalat" w:hAnsi="GHEA Grapalat"/>
          <w:b/>
        </w:rPr>
        <w:t>10 процентов</w:t>
      </w:r>
      <w:r w:rsidRPr="001775FE">
        <w:rPr>
          <w:rFonts w:ascii="GHEA Grapalat" w:hAnsi="GHEA Grapalat"/>
        </w:rPr>
        <w:t xml:space="preserve"> от цены </w:t>
      </w:r>
      <w:r>
        <w:rPr>
          <w:rFonts w:ascii="GHEA Grapalat" w:hAnsi="GHEA Grapalat"/>
        </w:rPr>
        <w:t>закупки</w:t>
      </w:r>
      <w:r w:rsidRPr="001775FE">
        <w:rPr>
          <w:rFonts w:ascii="GHEA Grapalat" w:hAnsi="GHEA Grapalat"/>
        </w:rPr>
        <w:t xml:space="preserve">. </w:t>
      </w:r>
      <w:r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Pr>
          <w:rFonts w:ascii="GHEA Grapalat" w:hAnsi="GHEA Grapalat"/>
        </w:rPr>
        <w:t>.</w:t>
      </w:r>
      <w:r w:rsidRPr="009044F1">
        <w:rPr>
          <w:rFonts w:ascii="GHEA Grapalat" w:hAnsi="GHEA Grapalat"/>
        </w:rPr>
        <w:t xml:space="preserve">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sidRPr="000E082A">
        <w:rPr>
          <w:rFonts w:ascii="GHEA Grapalat" w:hAnsi="GHEA Grapalat"/>
          <w:b/>
        </w:rPr>
        <w:t>(Приложение 5) или наличных денег</w:t>
      </w:r>
      <w:r>
        <w:rPr>
          <w:rStyle w:val="FootnoteReference"/>
          <w:rFonts w:ascii="GHEA Grapalat" w:hAnsi="GHEA Grapalat"/>
        </w:rPr>
        <w:footnoteReference w:customMarkFollows="1" w:id="5"/>
        <w:t>13</w:t>
      </w:r>
      <w:r>
        <w:rPr>
          <w:rFonts w:ascii="GHEA Grapalat" w:hAnsi="GHEA Grapalat"/>
        </w:rPr>
        <w:t>.</w:t>
      </w:r>
    </w:p>
    <w:p w:rsidR="0062365D" w:rsidRDefault="0062365D" w:rsidP="0062365D">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Pr="00E43BF3">
        <w:rPr>
          <w:rFonts w:ascii="GHEA Grapalat" w:hAnsi="GHEA Grapalat" w:cs="Sylfaen"/>
        </w:rPr>
        <w:t>к сумме цен закупо</w:t>
      </w:r>
      <w:r w:rsidRPr="001A1040">
        <w:rPr>
          <w:rFonts w:ascii="GHEA Grapalat" w:hAnsi="GHEA Grapalat" w:cs="Sylfaen"/>
        </w:rPr>
        <w:t>к</w:t>
      </w:r>
      <w:r w:rsidRPr="0032634E">
        <w:rPr>
          <w:rFonts w:ascii="GHEA Grapalat" w:hAnsi="GHEA Grapalat" w:cs="Sylfaen"/>
        </w:rPr>
        <w:t xml:space="preserve"> представленных лотов</w:t>
      </w:r>
      <w:r w:rsidRPr="0099715E">
        <w:rPr>
          <w:rFonts w:ascii="GHEA Grapalat" w:hAnsi="GHEA Grapalat"/>
          <w:color w:val="FF0000"/>
        </w:rPr>
        <w:t xml:space="preserve"> </w:t>
      </w:r>
      <w:r w:rsidRPr="000B15AE">
        <w:rPr>
          <w:rFonts w:ascii="GHEA Grapalat" w:hAnsi="GHEA Grapalat"/>
          <w:color w:val="000000" w:themeColor="text1"/>
        </w:rPr>
        <w:t>с учетом требований 9-ого подпункта 32-ого пункта Порядка</w:t>
      </w:r>
      <w:r>
        <w:rPr>
          <w:rFonts w:ascii="GHEA Grapalat" w:hAnsi="GHEA Grapalat"/>
          <w:color w:val="000000" w:themeColor="text1"/>
        </w:rPr>
        <w:t>.</w:t>
      </w:r>
      <w:r w:rsidRPr="001775FE">
        <w:rPr>
          <w:rFonts w:ascii="GHEA Grapalat" w:hAnsi="GHEA Grapalat"/>
        </w:rPr>
        <w:t xml:space="preserve"> </w:t>
      </w:r>
    </w:p>
    <w:p w:rsidR="0062365D" w:rsidRPr="00DC30CC" w:rsidRDefault="0062365D" w:rsidP="0062365D">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Pr="000E082A">
        <w:rPr>
          <w:rFonts w:ascii="GHEA Grapalat" w:hAnsi="GHEA Grapalat"/>
          <w:b/>
        </w:rPr>
        <w:t>90-го рабочего дня</w:t>
      </w:r>
      <w:r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62365D" w:rsidRDefault="0062365D" w:rsidP="0062365D">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представленное в виде наличных денег, должно быть перечислено </w:t>
      </w:r>
      <w:r w:rsidRPr="000E082A">
        <w:rPr>
          <w:rFonts w:ascii="GHEA Grapalat" w:hAnsi="GHEA Grapalat"/>
          <w:b/>
        </w:rPr>
        <w:t>на казначейский счет</w:t>
      </w:r>
      <w:r w:rsidRPr="000E082A">
        <w:rPr>
          <w:rFonts w:ascii="Courier New" w:hAnsi="Courier New" w:cs="Courier New"/>
          <w:b/>
        </w:rPr>
        <w:t> </w:t>
      </w:r>
      <w:r w:rsidRPr="000E082A">
        <w:rPr>
          <w:rFonts w:ascii="GHEA Grapalat" w:hAnsi="GHEA Grapalat"/>
          <w:b/>
        </w:rPr>
        <w:t>"900008000664"</w:t>
      </w:r>
      <w:r w:rsidRPr="009044F1">
        <w:rPr>
          <w:rFonts w:ascii="GHEA Grapalat" w:hAnsi="GHEA Grapalat"/>
        </w:rPr>
        <w:t>, открытый в Центральном казначействе на имя уполномоченного органа.</w:t>
      </w:r>
    </w:p>
    <w:p w:rsidR="0062365D" w:rsidRPr="0059697A" w:rsidRDefault="0062365D" w:rsidP="0062365D">
      <w:pPr>
        <w:widowControl w:val="0"/>
        <w:tabs>
          <w:tab w:val="left" w:pos="1276"/>
        </w:tabs>
        <w:spacing w:after="160"/>
        <w:ind w:firstLine="567"/>
        <w:jc w:val="both"/>
        <w:rPr>
          <w:rFonts w:ascii="GHEA Grapalat" w:hAnsi="GHEA Grapalat" w:cs="Sylfaen"/>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w:t>
      </w:r>
      <w:r w:rsidRPr="009044F1">
        <w:rPr>
          <w:rFonts w:ascii="GHEA Grapalat" w:hAnsi="GHEA Grapalat"/>
        </w:rPr>
        <w:lastRenderedPageBreak/>
        <w:t>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 xml:space="preserve">явления - в виде неустойки или </w:t>
      </w:r>
      <w:r w:rsidRPr="00E43087">
        <w:rPr>
          <w:rFonts w:ascii="GHEA Grapalat" w:hAnsi="GHEA Grapalat"/>
        </w:rPr>
        <w:t xml:space="preserve">наличных денег. Если на момент возникновения правомочия по заключению договора </w:t>
      </w:r>
      <w:r w:rsidRPr="00E43087">
        <w:rPr>
          <w:rFonts w:ascii="GHEA Grapalat" w:hAnsi="GHEA Grapalat" w:cs="Sylfaen"/>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представляются в виде гарантии или наличных денег, а по части</w:t>
      </w:r>
      <w:r w:rsidRPr="000811C1">
        <w:rPr>
          <w:rFonts w:ascii="GHEA Grapalat" w:hAnsi="GHEA Grapalat" w:cs="Sylfaen"/>
        </w:rPr>
        <w:t xml:space="preserve">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Pr="00787B55">
        <w:rPr>
          <w:rFonts w:ascii="GHEA Grapalat" w:hAnsi="GHEA Grapalat" w:cs="Sylfaen"/>
        </w:rPr>
        <w:t>.</w:t>
      </w:r>
    </w:p>
    <w:p w:rsidR="0062365D" w:rsidRPr="009044F1" w:rsidRDefault="0062365D" w:rsidP="0062365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62365D" w:rsidRDefault="0062365D" w:rsidP="0062365D">
      <w:pPr>
        <w:widowControl w:val="0"/>
        <w:tabs>
          <w:tab w:val="left" w:pos="1134"/>
        </w:tabs>
        <w:spacing w:after="160"/>
        <w:ind w:firstLine="567"/>
        <w:jc w:val="both"/>
        <w:rPr>
          <w:rFonts w:ascii="GHEA Grapalat" w:hAnsi="GHEA Grapalat"/>
        </w:rPr>
      </w:pPr>
      <w:r>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уполномоченному органу</w:t>
      </w:r>
      <w:r>
        <w:rPr>
          <w:rFonts w:ascii="GHEA Grapalat" w:hAnsi="GHEA Grapalat"/>
          <w:lang w:val="hy-AM"/>
        </w:rPr>
        <w:t>,</w:t>
      </w:r>
      <w:r>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2807DD" w:rsidRDefault="002807DD" w:rsidP="002807DD">
      <w:pPr>
        <w:rPr>
          <w:rFonts w:ascii="GHEA Grapalat" w:hAnsi="GHEA Grapalat"/>
          <w:b/>
        </w:rPr>
      </w:pP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FootnoteReference"/>
          <w:rFonts w:ascii="GHEA Grapalat" w:hAnsi="GHEA Grapalat"/>
        </w:rPr>
        <w:footnoteReference w:customMarkFollows="1" w:id="6"/>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w:t>
      </w:r>
      <w:r w:rsidRPr="009044F1">
        <w:rPr>
          <w:rFonts w:ascii="GHEA Grapalat" w:hAnsi="GHEA Grapalat"/>
        </w:rPr>
        <w:lastRenderedPageBreak/>
        <w:t xml:space="preserve">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w:t>
      </w:r>
      <w:r w:rsidRPr="00570BBD">
        <w:rPr>
          <w:rFonts w:ascii="GHEA Grapalat" w:hAnsi="GHEA Grapalat"/>
        </w:rPr>
        <w:lastRenderedPageBreak/>
        <w:t>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w:t>
      </w:r>
      <w:r w:rsidRPr="00570BBD">
        <w:rPr>
          <w:rFonts w:ascii="GHEA Grapalat" w:hAnsi="GHEA Grapalat"/>
        </w:rPr>
        <w:lastRenderedPageBreak/>
        <w:t>уполномоченного органа.Уполномоченный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261A6E" w:rsidRDefault="00261A6E" w:rsidP="00B46D58">
      <w:pPr>
        <w:widowControl w:val="0"/>
        <w:spacing w:after="160"/>
        <w:jc w:val="cente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E24DEF" w:rsidRPr="009044F1" w:rsidRDefault="00096865" w:rsidP="00E24DEF">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00E24DEF" w:rsidRPr="009044F1">
        <w:rPr>
          <w:rFonts w:ascii="GHEA Grapalat" w:hAnsi="GHEA Grapalat"/>
          <w:b/>
        </w:rPr>
        <w:t>ЗАЯВКИ НА ОТКРЫТЫЙ КОНКУРС</w:t>
      </w:r>
    </w:p>
    <w:p w:rsidR="00096865" w:rsidRPr="009044F1" w:rsidRDefault="00096865" w:rsidP="00E24DEF">
      <w:pPr>
        <w:pStyle w:val="BodyText"/>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7"/>
        <w:t>14</w:t>
      </w:r>
    </w:p>
    <w:p w:rsidR="00261A6E" w:rsidRPr="00A761E6" w:rsidRDefault="00261A6E" w:rsidP="00261A6E">
      <w:pPr>
        <w:widowControl w:val="0"/>
        <w:tabs>
          <w:tab w:val="left" w:pos="1134"/>
        </w:tabs>
        <w:spacing w:after="160"/>
        <w:ind w:firstLine="567"/>
        <w:jc w:val="both"/>
        <w:rPr>
          <w:rFonts w:ascii="GHEA Grapalat" w:hAnsi="GHEA Grapalat"/>
          <w:b/>
        </w:rPr>
      </w:pPr>
      <w:r w:rsidRPr="00A761E6">
        <w:rPr>
          <w:rFonts w:ascii="GHEA Grapalat" w:hAnsi="GHEA Grapalat"/>
          <w:b/>
        </w:rPr>
        <w:t>2.4 предыдущий аналогичный договор и иные документы согласно приложению N 1.1</w:t>
      </w:r>
    </w:p>
    <w:p w:rsidR="00261A6E" w:rsidRPr="00261A6E" w:rsidRDefault="00261A6E" w:rsidP="00261A6E">
      <w:pPr>
        <w:widowControl w:val="0"/>
        <w:tabs>
          <w:tab w:val="left" w:pos="1134"/>
        </w:tabs>
        <w:spacing w:after="160"/>
        <w:ind w:firstLine="567"/>
        <w:jc w:val="both"/>
        <w:rPr>
          <w:rFonts w:ascii="GHEA Grapalat" w:hAnsi="GHEA Grapalat"/>
          <w:b/>
        </w:rPr>
      </w:pPr>
      <w:r w:rsidRPr="00A761E6">
        <w:rPr>
          <w:rFonts w:ascii="GHEA Grapalat" w:hAnsi="GHEA Grapalat"/>
          <w:b/>
        </w:rPr>
        <w:t>2.5 трудовые ресурсы согласно приложению N 1.2.</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261A6E">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 xml:space="preserve">и налога на добавленную стоимость. Расчет компонентов стоимости — разбивка или другие </w:t>
      </w:r>
      <w:r w:rsidRPr="009044F1">
        <w:rPr>
          <w:rFonts w:ascii="GHEA Grapalat" w:hAnsi="GHEA Grapalat"/>
        </w:rPr>
        <w:lastRenderedPageBreak/>
        <w:t>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w:t>
      </w:r>
      <w:r w:rsidR="00261A6E">
        <w:rPr>
          <w:rFonts w:ascii="GHEA Grapalat" w:hAnsi="GHEA Grapalat"/>
        </w:rPr>
        <w:t>игинала) и копий в 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22447C" w:rsidRDefault="0022447C" w:rsidP="00B46D58">
      <w:pPr>
        <w:pStyle w:val="norm"/>
        <w:widowControl w:val="0"/>
        <w:spacing w:after="160" w:line="240" w:lineRule="auto"/>
        <w:ind w:firstLine="284"/>
        <w:jc w:val="right"/>
        <w:rPr>
          <w:rFonts w:ascii="GHEA Grapalat" w:hAnsi="GHEA Grapalat"/>
          <w:b/>
          <w:sz w:val="24"/>
          <w:szCs w:val="24"/>
        </w:rPr>
      </w:pPr>
    </w:p>
    <w:p w:rsidR="0022447C" w:rsidRDefault="0022447C"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22447C" w:rsidRDefault="0022447C" w:rsidP="009E6974">
      <w:pPr>
        <w:pStyle w:val="BodyTextIndent3"/>
        <w:widowControl w:val="0"/>
        <w:spacing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E24DEF" w:rsidRPr="00BF4E90">
        <w:rPr>
          <w:rFonts w:ascii="GHEA Grapalat" w:hAnsi="GHEA Grapalat"/>
          <w:b/>
          <w:sz w:val="24"/>
          <w:szCs w:val="24"/>
        </w:rPr>
        <w:t>открытый конкурс</w:t>
      </w:r>
    </w:p>
    <w:p w:rsidR="009E6974" w:rsidRDefault="0022447C" w:rsidP="009E6974">
      <w:pPr>
        <w:pStyle w:val="BodyTextIndent"/>
        <w:widowControl w:val="0"/>
        <w:spacing w:after="160" w:line="240" w:lineRule="auto"/>
        <w:ind w:firstLine="0"/>
        <w:jc w:val="right"/>
        <w:rPr>
          <w:rFonts w:ascii="GHEA Grapalat" w:hAnsi="GHEA Grapalat"/>
          <w:b/>
          <w:sz w:val="24"/>
          <w:szCs w:val="24"/>
          <w:u w:val="single"/>
          <w:lang w:val="af-ZA" w:eastAsia="en-US" w:bidi="ar-SA"/>
        </w:rPr>
      </w:pPr>
      <w:r w:rsidRPr="00374F4A">
        <w:rPr>
          <w:rFonts w:ascii="GHEA Grapalat" w:hAnsi="GHEA Grapalat"/>
          <w:b/>
          <w:sz w:val="24"/>
          <w:szCs w:val="24"/>
        </w:rPr>
        <w:t xml:space="preserve">под кодом </w:t>
      </w:r>
      <w:r w:rsidR="009E6974">
        <w:rPr>
          <w:rFonts w:ascii="GHEA Grapalat" w:hAnsi="GHEA Grapalat"/>
          <w:b/>
          <w:sz w:val="22"/>
          <w:szCs w:val="22"/>
          <w:lang w:val="af-ZA"/>
        </w:rPr>
        <w:t>ԳՀ–ԲՄԽ</w:t>
      </w:r>
      <w:r w:rsidR="009E6974" w:rsidRPr="00925DAB">
        <w:rPr>
          <w:rFonts w:ascii="GHEA Grapalat" w:hAnsi="GHEA Grapalat"/>
          <w:b/>
          <w:sz w:val="22"/>
          <w:szCs w:val="22"/>
        </w:rPr>
        <w:t>Ծ</w:t>
      </w:r>
      <w:r w:rsidR="009E6974">
        <w:rPr>
          <w:rFonts w:ascii="GHEA Grapalat" w:hAnsi="GHEA Grapalat"/>
          <w:b/>
          <w:sz w:val="22"/>
          <w:szCs w:val="22"/>
          <w:lang w:val="af-ZA"/>
        </w:rPr>
        <w:t>ՁԲ-23</w:t>
      </w:r>
      <w:r w:rsidR="009E6974" w:rsidRPr="00925DAB">
        <w:rPr>
          <w:rFonts w:ascii="GHEA Grapalat" w:hAnsi="GHEA Grapalat"/>
          <w:b/>
          <w:sz w:val="22"/>
          <w:szCs w:val="22"/>
          <w:lang w:val="af-ZA"/>
        </w:rPr>
        <w:t>/</w:t>
      </w:r>
      <w:r w:rsidR="009E6974">
        <w:rPr>
          <w:rFonts w:ascii="GHEA Grapalat" w:hAnsi="GHEA Grapalat"/>
          <w:b/>
          <w:sz w:val="22"/>
          <w:szCs w:val="22"/>
          <w:lang w:val="af-ZA"/>
        </w:rPr>
        <w:t>1</w:t>
      </w:r>
      <w:r w:rsidR="009E6974">
        <w:rPr>
          <w:rFonts w:ascii="GHEA Grapalat" w:hAnsi="GHEA Grapalat"/>
          <w:b/>
          <w:sz w:val="22"/>
          <w:szCs w:val="22"/>
          <w:lang w:val="hy-AM"/>
        </w:rPr>
        <w:t>7</w:t>
      </w:r>
    </w:p>
    <w:p w:rsidR="0022447C" w:rsidRDefault="0022447C" w:rsidP="0022447C">
      <w:pPr>
        <w:pStyle w:val="BodyTextIndent3"/>
        <w:widowControl w:val="0"/>
        <w:spacing w:line="240" w:lineRule="auto"/>
        <w:jc w:val="right"/>
        <w:rPr>
          <w:rFonts w:ascii="GHEA Grapalat" w:hAnsi="GHEA Grapalat" w:cs="Sylfaen"/>
          <w:b/>
        </w:rPr>
      </w:pP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22447C">
      <w:pPr>
        <w:pStyle w:val="Heading6"/>
        <w:keepNext w:val="0"/>
        <w:widowControl w:val="0"/>
        <w:spacing w:after="160"/>
        <w:jc w:val="center"/>
        <w:rPr>
          <w:rFonts w:ascii="GHEA Grapalat" w:hAnsi="GHEA Grapalat"/>
        </w:rPr>
      </w:pPr>
      <w:r w:rsidRPr="00374F4A">
        <w:rPr>
          <w:rFonts w:ascii="GHEA Grapalat" w:hAnsi="GHEA Grapalat"/>
          <w:color w:val="auto"/>
          <w:sz w:val="24"/>
          <w:szCs w:val="24"/>
        </w:rPr>
        <w:t xml:space="preserve">на участие в </w:t>
      </w:r>
      <w:r w:rsidR="0022447C" w:rsidRPr="00D25B15">
        <w:rPr>
          <w:rFonts w:ascii="GHEA Grapalat" w:hAnsi="GHEA Grapalat"/>
          <w:sz w:val="24"/>
          <w:szCs w:val="24"/>
        </w:rPr>
        <w:t>запрос котировок</w:t>
      </w: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9E6974" w:rsidRDefault="00374F4A" w:rsidP="009E6974">
      <w:pPr>
        <w:pStyle w:val="BodyTextIndent"/>
        <w:widowControl w:val="0"/>
        <w:spacing w:after="160" w:line="240" w:lineRule="auto"/>
        <w:ind w:firstLine="0"/>
        <w:jc w:val="center"/>
        <w:rPr>
          <w:rFonts w:ascii="GHEA Grapalat" w:hAnsi="GHEA Grapalat"/>
          <w:b/>
          <w:sz w:val="24"/>
          <w:szCs w:val="24"/>
          <w:u w:val="single"/>
          <w:lang w:val="af-ZA" w:eastAsia="en-US" w:bidi="ar-SA"/>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9E6974">
        <w:rPr>
          <w:rFonts w:ascii="GHEA Grapalat" w:hAnsi="GHEA Grapalat"/>
          <w:b/>
          <w:sz w:val="22"/>
          <w:szCs w:val="22"/>
          <w:lang w:val="af-ZA"/>
        </w:rPr>
        <w:t>ԳՀ–ԲՄԽ</w:t>
      </w:r>
      <w:r w:rsidR="009E6974" w:rsidRPr="00925DAB">
        <w:rPr>
          <w:rFonts w:ascii="GHEA Grapalat" w:hAnsi="GHEA Grapalat"/>
          <w:b/>
          <w:sz w:val="22"/>
          <w:szCs w:val="22"/>
        </w:rPr>
        <w:t>Ծ</w:t>
      </w:r>
      <w:r w:rsidR="009E6974">
        <w:rPr>
          <w:rFonts w:ascii="GHEA Grapalat" w:hAnsi="GHEA Grapalat"/>
          <w:b/>
          <w:sz w:val="22"/>
          <w:szCs w:val="22"/>
          <w:lang w:val="af-ZA"/>
        </w:rPr>
        <w:t>ՁԲ-23</w:t>
      </w:r>
      <w:r w:rsidR="009E6974" w:rsidRPr="00925DAB">
        <w:rPr>
          <w:rFonts w:ascii="GHEA Grapalat" w:hAnsi="GHEA Grapalat"/>
          <w:b/>
          <w:sz w:val="22"/>
          <w:szCs w:val="22"/>
          <w:lang w:val="af-ZA"/>
        </w:rPr>
        <w:t>/</w:t>
      </w:r>
      <w:r w:rsidR="009E6974">
        <w:rPr>
          <w:rFonts w:ascii="GHEA Grapalat" w:hAnsi="GHEA Grapalat"/>
          <w:b/>
          <w:sz w:val="22"/>
          <w:szCs w:val="22"/>
          <w:lang w:val="af-ZA"/>
        </w:rPr>
        <w:t>1</w:t>
      </w:r>
      <w:r w:rsidR="009E6974">
        <w:rPr>
          <w:rFonts w:ascii="GHEA Grapalat" w:hAnsi="GHEA Grapalat"/>
          <w:b/>
          <w:sz w:val="22"/>
          <w:szCs w:val="22"/>
          <w:lang w:val="hy-AM"/>
        </w:rPr>
        <w:t>7</w:t>
      </w:r>
    </w:p>
    <w:p w:rsidR="00374F4A" w:rsidRPr="00C4157A" w:rsidRDefault="009E6974" w:rsidP="0022447C">
      <w:pPr>
        <w:jc w:val="both"/>
        <w:rPr>
          <w:rFonts w:ascii="GHEA Grapalat" w:hAnsi="GHEA Grapalat"/>
          <w:sz w:val="20"/>
        </w:rPr>
      </w:pPr>
      <w:r>
        <w:rPr>
          <w:rFonts w:ascii="GHEA Grapalat" w:hAnsi="GHEA Grapalat"/>
          <w:sz w:val="16"/>
          <w:lang w:val="af-ZA"/>
        </w:rPr>
        <w:t xml:space="preserve">                                   </w:t>
      </w:r>
      <w:r w:rsidR="00374F4A" w:rsidRPr="000C1746">
        <w:rPr>
          <w:rFonts w:ascii="GHEA Grapalat" w:hAnsi="GHEA Grapalat"/>
          <w:sz w:val="16"/>
        </w:rPr>
        <w:t>наименование заказчика</w:t>
      </w:r>
    </w:p>
    <w:p w:rsidR="00374F4A" w:rsidRPr="00E85A1E" w:rsidRDefault="00E24DEF" w:rsidP="00E85A1E">
      <w:pPr>
        <w:pStyle w:val="BodyTextIndent3"/>
        <w:widowControl w:val="0"/>
        <w:spacing w:line="240" w:lineRule="auto"/>
        <w:ind w:firstLine="0"/>
        <w:rPr>
          <w:rFonts w:ascii="GHEA Grapalat" w:hAnsi="GHEA Grapalat"/>
          <w:b/>
          <w:sz w:val="24"/>
          <w:szCs w:val="24"/>
        </w:rPr>
      </w:pPr>
      <w:r w:rsidRPr="00DD2B43">
        <w:rPr>
          <w:rFonts w:ascii="GHEA Grapalat" w:hAnsi="GHEA Grapalat"/>
        </w:rPr>
        <w:t>открытого конкурса</w:t>
      </w:r>
      <w:r w:rsidR="00E85A1E" w:rsidRPr="00374F4A">
        <w:rPr>
          <w:rFonts w:ascii="GHEA Grapalat" w:hAnsi="GHEA Grapalat"/>
          <w:b/>
          <w:sz w:val="24"/>
          <w:szCs w:val="24"/>
        </w:rPr>
        <w:t xml:space="preserve"> </w:t>
      </w:r>
      <w:r w:rsidR="00E85A1E">
        <w:rPr>
          <w:rFonts w:ascii="GHEA Grapalat" w:hAnsi="GHEA Grapalat"/>
          <w:b/>
          <w:sz w:val="24"/>
          <w:szCs w:val="24"/>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9E6974" w:rsidRDefault="00833D4F" w:rsidP="009E6974">
      <w:pPr>
        <w:pStyle w:val="BodyTextIndent"/>
        <w:widowControl w:val="0"/>
        <w:spacing w:after="160" w:line="240" w:lineRule="auto"/>
        <w:ind w:firstLine="0"/>
        <w:jc w:val="center"/>
        <w:rPr>
          <w:rFonts w:ascii="GHEA Grapalat" w:hAnsi="GHEA Grapalat"/>
          <w:b/>
          <w:sz w:val="24"/>
          <w:szCs w:val="24"/>
          <w:u w:val="single"/>
          <w:lang w:val="af-ZA" w:eastAsia="en-US" w:bidi="ar-SA"/>
        </w:rPr>
      </w:pPr>
      <w:r w:rsidRPr="001E7AA5">
        <w:rPr>
          <w:rFonts w:ascii="GHEA Grapalat" w:hAnsi="GHEA Grapalat"/>
          <w:lang w:val="hy-AM"/>
        </w:rPr>
        <w:t>лица</w:t>
      </w:r>
      <w:r w:rsidRPr="001E7AA5">
        <w:rPr>
          <w:rFonts w:ascii="GHEA Grapalat" w:hAnsi="GHEA Grapalat" w:cs="Arial"/>
          <w:lang w:val="es-ES"/>
        </w:rPr>
        <w:t xml:space="preserve"> </w:t>
      </w:r>
      <w:r w:rsidRPr="001E7AA5">
        <w:rPr>
          <w:rFonts w:ascii="GHEA Grapalat" w:hAnsi="GHEA Grapalat" w:cs="Arial"/>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00E24DEF" w:rsidRPr="00DD2B43">
        <w:rPr>
          <w:rFonts w:ascii="GHEA Grapalat" w:hAnsi="GHEA Grapalat"/>
        </w:rPr>
        <w:t>открытого конкурса</w:t>
      </w:r>
      <w:r w:rsidR="00E85A1E" w:rsidRPr="001E7AA5">
        <w:rPr>
          <w:rFonts w:ascii="GHEA Grapalat" w:hAnsi="GHEA Grapalat"/>
          <w:color w:val="000000" w:themeColor="text1"/>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9E6974" w:rsidRPr="009E6974">
        <w:rPr>
          <w:rFonts w:ascii="GHEA Grapalat" w:hAnsi="GHEA Grapalat"/>
          <w:b/>
          <w:lang w:val="af-ZA"/>
        </w:rPr>
        <w:t>ԳՀ–ԲՄԽ</w:t>
      </w:r>
      <w:r w:rsidR="009E6974" w:rsidRPr="009E6974">
        <w:rPr>
          <w:rFonts w:ascii="GHEA Grapalat" w:hAnsi="GHEA Grapalat"/>
          <w:b/>
        </w:rPr>
        <w:t>Ծ</w:t>
      </w:r>
      <w:r w:rsidR="009E6974" w:rsidRPr="009E6974">
        <w:rPr>
          <w:rFonts w:ascii="GHEA Grapalat" w:hAnsi="GHEA Grapalat"/>
          <w:b/>
          <w:lang w:val="af-ZA"/>
        </w:rPr>
        <w:t>ՁԲ-23/1</w:t>
      </w:r>
      <w:r w:rsidR="009E6974" w:rsidRPr="009E6974">
        <w:rPr>
          <w:rFonts w:ascii="GHEA Grapalat" w:hAnsi="GHEA Grapalat"/>
          <w:b/>
          <w:lang w:val="hy-AM"/>
        </w:rPr>
        <w:t>7</w:t>
      </w:r>
      <w:r w:rsidRPr="001E7AA5">
        <w:rPr>
          <w:rFonts w:ascii="GHEA Grapalat" w:hAnsi="GHEA Grapalat"/>
        </w:rPr>
        <w:t>,</w:t>
      </w:r>
      <w:r w:rsidR="00E85A1E">
        <w:rPr>
          <w:rFonts w:ascii="GHEA Grapalat" w:hAnsi="GHEA Grapalat"/>
        </w:rPr>
        <w:t xml:space="preserve"> </w:t>
      </w:r>
      <w:r w:rsidRPr="001E7AA5">
        <w:rPr>
          <w:rFonts w:ascii="GHEA Grapalat" w:hAnsi="GHEA Grapalat"/>
          <w:b/>
          <w:color w:val="000000" w:themeColor="text1"/>
        </w:rPr>
        <w:t>и</w:t>
      </w:r>
      <w:r w:rsidRPr="001E7AA5">
        <w:rPr>
          <w:rFonts w:ascii="GHEA Grapalat" w:hAnsi="GHEA Grapalat"/>
          <w:u w:val="single"/>
          <w:lang w:val="hy-AM"/>
        </w:rPr>
        <w:t xml:space="preserve">  </w:t>
      </w:r>
      <w:r w:rsidRPr="001E7AA5">
        <w:rPr>
          <w:rFonts w:ascii="GHEA Grapalat" w:hAnsi="GHEA Grapalat"/>
          <w:u w:val="single"/>
        </w:rPr>
        <w:t>-----------------------------------------</w:t>
      </w:r>
      <w:r w:rsidRPr="001E7AA5">
        <w:rPr>
          <w:rFonts w:ascii="GHEA Grapalat" w:hAnsi="GHEA Grapalat"/>
          <w:u w:val="single"/>
          <w:lang w:val="hy-AM"/>
        </w:rPr>
        <w:t xml:space="preserve">                                    </w:t>
      </w:r>
      <w:r w:rsidRPr="001E7AA5">
        <w:rPr>
          <w:rFonts w:ascii="GHEA Grapalat" w:hAnsi="GHEA Grapalat"/>
          <w:u w:val="single"/>
          <w:lang w:val="es-ES"/>
        </w:rPr>
        <w:t xml:space="preserve">                         </w:t>
      </w:r>
      <w:r w:rsidRPr="001E7AA5">
        <w:rPr>
          <w:rFonts w:ascii="GHEA Grapalat" w:hAnsi="GHEA Grapalat"/>
          <w:u w:val="single"/>
          <w:lang w:val="hy-AM"/>
        </w:rPr>
        <w:t xml:space="preserve">          </w:t>
      </w:r>
      <w:r w:rsidRPr="001E7AA5">
        <w:rPr>
          <w:rFonts w:ascii="GHEA Grapalat" w:hAnsi="GHEA Grapalat" w:cs="Sylfaen"/>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rsidR="006B3E56" w:rsidRPr="006F3CBD" w:rsidRDefault="006F3CBD" w:rsidP="00E85A1E">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E24DEF" w:rsidRPr="00DD2B43">
        <w:rPr>
          <w:rFonts w:ascii="GHEA Grapalat" w:hAnsi="GHEA Grapalat"/>
        </w:rPr>
        <w:t>открытого конкурса</w:t>
      </w:r>
      <w:r w:rsidR="00E85A1E" w:rsidRPr="006F3CBD">
        <w:rPr>
          <w:rFonts w:ascii="GHEA Grapalat" w:hAnsi="GHEA Grapalat"/>
        </w:rPr>
        <w:t xml:space="preserve"> </w:t>
      </w:r>
      <w:r w:rsidR="006B3E56" w:rsidRPr="006F3CBD">
        <w:rPr>
          <w:rFonts w:ascii="GHEA Grapalat" w:hAnsi="GHEA Grapalat"/>
        </w:rPr>
        <w:t xml:space="preserve">под кодом </w:t>
      </w:r>
      <w:r w:rsidR="009E6974" w:rsidRPr="009E6974">
        <w:rPr>
          <w:rFonts w:ascii="GHEA Grapalat" w:hAnsi="GHEA Grapalat"/>
          <w:b/>
          <w:sz w:val="20"/>
          <w:szCs w:val="20"/>
          <w:lang w:val="af-ZA"/>
        </w:rPr>
        <w:t>ԳՀ–ԲՄԽ</w:t>
      </w:r>
      <w:r w:rsidR="009E6974" w:rsidRPr="009E6974">
        <w:rPr>
          <w:rFonts w:ascii="GHEA Grapalat" w:hAnsi="GHEA Grapalat"/>
          <w:b/>
          <w:sz w:val="20"/>
          <w:szCs w:val="20"/>
        </w:rPr>
        <w:t>Ծ</w:t>
      </w:r>
      <w:r w:rsidR="009E6974" w:rsidRPr="009E6974">
        <w:rPr>
          <w:rFonts w:ascii="GHEA Grapalat" w:hAnsi="GHEA Grapalat"/>
          <w:b/>
          <w:sz w:val="20"/>
          <w:szCs w:val="20"/>
          <w:lang w:val="af-ZA"/>
        </w:rPr>
        <w:t>ՁԲ-23/1</w:t>
      </w:r>
      <w:r w:rsidR="009E6974" w:rsidRPr="009E6974">
        <w:rPr>
          <w:rFonts w:ascii="GHEA Grapalat" w:hAnsi="GHEA Grapalat"/>
          <w:b/>
          <w:sz w:val="20"/>
          <w:szCs w:val="20"/>
          <w:lang w:val="hy-AM"/>
        </w:rPr>
        <w:t>7</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3"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4"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8"/>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5" w:author="Inesa Kocharyan" w:date="2021-09-01T14:04:00Z"/>
          <w:rFonts w:ascii="GHEA Grapalat" w:hAnsi="GHEA Grapalat"/>
          <w:b/>
        </w:rPr>
      </w:pPr>
      <w:r>
        <w:rPr>
          <w:rFonts w:ascii="GHEA Grapalat" w:hAnsi="GHEA Grapalat"/>
          <w:b/>
        </w:rPr>
        <w:br w:type="page"/>
      </w:r>
    </w:p>
    <w:p w:rsidR="00E85A1E" w:rsidRDefault="00E85A1E" w:rsidP="00652A78">
      <w:pPr>
        <w:jc w:val="right"/>
        <w:rPr>
          <w:rFonts w:ascii="GHEA Grapalat" w:hAnsi="GHEA Grapalat"/>
          <w:b/>
        </w:rPr>
      </w:pPr>
    </w:p>
    <w:p w:rsidR="00E85A1E" w:rsidRDefault="00E85A1E" w:rsidP="00652A78">
      <w:pPr>
        <w:jc w:val="right"/>
        <w:rPr>
          <w:rFonts w:ascii="GHEA Grapalat" w:hAnsi="GHEA Grapalat"/>
          <w:b/>
        </w:rPr>
      </w:pPr>
    </w:p>
    <w:p w:rsidR="00E85A1E" w:rsidRDefault="00E85A1E" w:rsidP="00652A78">
      <w:pPr>
        <w:jc w:val="right"/>
        <w:rPr>
          <w:rFonts w:ascii="GHEA Grapalat" w:hAnsi="GHEA Grapalat"/>
          <w:b/>
        </w:rPr>
      </w:pPr>
    </w:p>
    <w:p w:rsidR="00E85A1E" w:rsidRDefault="00E85A1E" w:rsidP="00E85A1E">
      <w:pPr>
        <w:pStyle w:val="NormalWeb"/>
        <w:spacing w:before="0" w:beforeAutospacing="0" w:after="0" w:afterAutospacing="0"/>
        <w:ind w:firstLine="284"/>
        <w:jc w:val="right"/>
        <w:rPr>
          <w:color w:val="000000"/>
          <w:sz w:val="27"/>
          <w:szCs w:val="27"/>
        </w:rPr>
      </w:pPr>
      <w:r>
        <w:rPr>
          <w:rFonts w:ascii="GHEA Grapalat" w:hAnsi="GHEA Grapalat"/>
          <w:b/>
          <w:bCs/>
          <w:color w:val="000000"/>
          <w:sz w:val="20"/>
          <w:szCs w:val="20"/>
        </w:rPr>
        <w:t>Приложение</w:t>
      </w:r>
      <w:r>
        <w:rPr>
          <w:rFonts w:ascii="Calibri" w:hAnsi="Calibri" w:cs="Calibri"/>
          <w:b/>
          <w:bCs/>
          <w:color w:val="000000"/>
          <w:sz w:val="20"/>
          <w:szCs w:val="20"/>
        </w:rPr>
        <w:t>  </w:t>
      </w:r>
      <w:r>
        <w:rPr>
          <w:rFonts w:ascii="GHEA Grapalat" w:hAnsi="GHEA Grapalat"/>
          <w:b/>
          <w:bCs/>
          <w:color w:val="000000"/>
          <w:sz w:val="20"/>
          <w:szCs w:val="20"/>
        </w:rPr>
        <w:t xml:space="preserve"> N</w:t>
      </w:r>
      <w:r>
        <w:rPr>
          <w:rFonts w:ascii="Calibri" w:hAnsi="Calibri" w:cs="Calibri"/>
          <w:b/>
          <w:bCs/>
          <w:color w:val="000000"/>
          <w:sz w:val="20"/>
          <w:szCs w:val="20"/>
        </w:rPr>
        <w:t> </w:t>
      </w:r>
      <w:r>
        <w:rPr>
          <w:rFonts w:ascii="GHEA Grapalat" w:hAnsi="GHEA Grapalat"/>
          <w:b/>
          <w:bCs/>
          <w:color w:val="000000"/>
          <w:sz w:val="20"/>
          <w:szCs w:val="20"/>
        </w:rPr>
        <w:t>1.1</w:t>
      </w:r>
    </w:p>
    <w:p w:rsidR="00E85A1E" w:rsidRDefault="00E85A1E" w:rsidP="00E85A1E">
      <w:pPr>
        <w:pStyle w:val="BodyTextIndent3"/>
        <w:widowControl w:val="0"/>
        <w:spacing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E24DEF">
        <w:rPr>
          <w:rFonts w:ascii="GHEA Grapalat" w:hAnsi="GHEA Grapalat"/>
          <w:b/>
          <w:sz w:val="24"/>
          <w:szCs w:val="24"/>
        </w:rPr>
        <w:t>открытого конкурс</w:t>
      </w:r>
    </w:p>
    <w:p w:rsidR="00E85A1E" w:rsidRPr="009E6974" w:rsidRDefault="00E85A1E" w:rsidP="009E6974">
      <w:pPr>
        <w:pStyle w:val="BodyTextIndent3"/>
        <w:widowControl w:val="0"/>
        <w:spacing w:line="240" w:lineRule="auto"/>
        <w:jc w:val="right"/>
        <w:rPr>
          <w:rFonts w:ascii="GHEA Grapalat" w:hAnsi="GHEA Grapalat"/>
          <w:b/>
          <w:sz w:val="24"/>
          <w:szCs w:val="24"/>
        </w:rPr>
      </w:pPr>
      <w:r w:rsidRPr="00374F4A">
        <w:rPr>
          <w:rFonts w:ascii="GHEA Grapalat" w:hAnsi="GHEA Grapalat"/>
          <w:b/>
          <w:sz w:val="24"/>
          <w:szCs w:val="24"/>
        </w:rPr>
        <w:t xml:space="preserve">под кодом </w:t>
      </w:r>
      <w:r w:rsidR="009E6974" w:rsidRPr="009E6974">
        <w:rPr>
          <w:rFonts w:ascii="GHEA Grapalat" w:hAnsi="GHEA Grapalat"/>
          <w:b/>
          <w:sz w:val="24"/>
          <w:szCs w:val="24"/>
        </w:rPr>
        <w:t>ԳՀ–ԲՄԽԾՁԲ-23/17</w:t>
      </w:r>
    </w:p>
    <w:p w:rsidR="00E85A1E" w:rsidRDefault="00E85A1E" w:rsidP="00E85A1E">
      <w:pPr>
        <w:pStyle w:val="NormalWeb"/>
        <w:spacing w:before="0" w:beforeAutospacing="0" w:after="0" w:afterAutospacing="0"/>
        <w:jc w:val="center"/>
        <w:rPr>
          <w:color w:val="000000"/>
          <w:sz w:val="27"/>
          <w:szCs w:val="27"/>
        </w:rPr>
      </w:pPr>
      <w:r>
        <w:rPr>
          <w:rFonts w:ascii="GHEA Grapalat" w:hAnsi="GHEA Grapalat"/>
          <w:b/>
          <w:bCs/>
          <w:color w:val="000000"/>
        </w:rPr>
        <w:t>ОБЪЯВЛЕНИЕ:</w:t>
      </w:r>
    </w:p>
    <w:p w:rsidR="00E85A1E" w:rsidRDefault="00E85A1E" w:rsidP="00E85A1E">
      <w:pPr>
        <w:pStyle w:val="NormalWeb"/>
        <w:spacing w:before="0" w:beforeAutospacing="0" w:after="0" w:afterAutospacing="0"/>
        <w:jc w:val="center"/>
        <w:rPr>
          <w:color w:val="000000"/>
          <w:sz w:val="27"/>
          <w:szCs w:val="27"/>
        </w:rPr>
      </w:pPr>
      <w:r>
        <w:rPr>
          <w:rFonts w:ascii="GHEA Grapalat" w:hAnsi="GHEA Grapalat"/>
          <w:b/>
          <w:bCs/>
          <w:color w:val="000000"/>
          <w:sz w:val="20"/>
          <w:szCs w:val="20"/>
        </w:rPr>
        <w:t>О</w:t>
      </w:r>
      <w:r>
        <w:rPr>
          <w:rFonts w:ascii="Calibri" w:hAnsi="Calibri" w:cs="Calibri"/>
          <w:b/>
          <w:bCs/>
          <w:color w:val="000000"/>
          <w:sz w:val="20"/>
          <w:szCs w:val="20"/>
        </w:rPr>
        <w:t> </w:t>
      </w:r>
      <w:r>
        <w:rPr>
          <w:rFonts w:ascii="GHEA Grapalat" w:hAnsi="GHEA Grapalat"/>
          <w:b/>
          <w:bCs/>
          <w:color w:val="000000"/>
          <w:sz w:val="20"/>
          <w:szCs w:val="20"/>
        </w:rPr>
        <w:t>соответствии квалификационному критерию</w:t>
      </w:r>
      <w:r>
        <w:rPr>
          <w:rFonts w:ascii="Calibri" w:hAnsi="Calibri" w:cs="Calibri"/>
          <w:b/>
          <w:bCs/>
          <w:color w:val="000000"/>
          <w:sz w:val="20"/>
          <w:szCs w:val="20"/>
        </w:rPr>
        <w:t> </w:t>
      </w:r>
      <w:r>
        <w:rPr>
          <w:rFonts w:ascii="GHEA Grapalat" w:hAnsi="GHEA Grapalat"/>
          <w:b/>
          <w:bCs/>
          <w:color w:val="000000"/>
          <w:sz w:val="20"/>
          <w:szCs w:val="20"/>
        </w:rPr>
        <w:t>«</w:t>
      </w:r>
      <w:r>
        <w:rPr>
          <w:rFonts w:ascii="Calibri" w:hAnsi="Calibri" w:cs="Calibri"/>
          <w:b/>
          <w:bCs/>
          <w:color w:val="000000"/>
          <w:sz w:val="20"/>
          <w:szCs w:val="20"/>
        </w:rPr>
        <w:t> </w:t>
      </w:r>
      <w:r>
        <w:rPr>
          <w:rFonts w:ascii="GHEA Grapalat" w:hAnsi="GHEA Grapalat"/>
          <w:b/>
          <w:bCs/>
          <w:color w:val="000000"/>
          <w:sz w:val="20"/>
          <w:szCs w:val="20"/>
        </w:rPr>
        <w:t>Профессиональный</w:t>
      </w:r>
      <w:r>
        <w:rPr>
          <w:rFonts w:ascii="Calibri" w:hAnsi="Calibri" w:cs="Calibri"/>
          <w:b/>
          <w:bCs/>
          <w:color w:val="000000"/>
          <w:sz w:val="20"/>
          <w:szCs w:val="20"/>
        </w:rPr>
        <w:t> </w:t>
      </w:r>
      <w:r>
        <w:rPr>
          <w:rFonts w:ascii="GHEA Grapalat" w:hAnsi="GHEA Grapalat"/>
          <w:b/>
          <w:bCs/>
          <w:color w:val="000000"/>
          <w:sz w:val="20"/>
          <w:szCs w:val="20"/>
        </w:rPr>
        <w:t>опыт</w:t>
      </w:r>
      <w:r>
        <w:rPr>
          <w:rFonts w:ascii="Calibri" w:hAnsi="Calibri" w:cs="Calibri"/>
          <w:b/>
          <w:bCs/>
          <w:color w:val="000000"/>
          <w:sz w:val="20"/>
          <w:szCs w:val="20"/>
        </w:rPr>
        <w:t> </w:t>
      </w:r>
      <w:r>
        <w:rPr>
          <w:rFonts w:ascii="GHEA Grapalat" w:hAnsi="GHEA Grapalat"/>
          <w:b/>
          <w:bCs/>
          <w:color w:val="000000"/>
          <w:sz w:val="20"/>
          <w:szCs w:val="20"/>
        </w:rPr>
        <w:t>».</w:t>
      </w:r>
    </w:p>
    <w:p w:rsidR="00E85A1E" w:rsidRDefault="00E85A1E" w:rsidP="00E85A1E">
      <w:pPr>
        <w:pStyle w:val="NormalWeb"/>
        <w:spacing w:before="0" w:beforeAutospacing="0" w:after="0" w:afterAutospacing="0"/>
        <w:ind w:firstLine="567"/>
        <w:jc w:val="both"/>
        <w:rPr>
          <w:color w:val="000000"/>
          <w:sz w:val="27"/>
          <w:szCs w:val="27"/>
        </w:rPr>
      </w:pPr>
      <w:r>
        <w:rPr>
          <w:rFonts w:ascii="Calibri" w:hAnsi="Calibri" w:cs="Calibri"/>
          <w:color w:val="000000"/>
          <w:sz w:val="20"/>
          <w:szCs w:val="20"/>
        </w:rPr>
        <w:t> </w:t>
      </w:r>
    </w:p>
    <w:p w:rsidR="00E85A1E" w:rsidRDefault="00E85A1E" w:rsidP="00E85A1E">
      <w:pPr>
        <w:pStyle w:val="NormalWeb"/>
        <w:spacing w:before="0" w:beforeAutospacing="0" w:after="0" w:afterAutospacing="0"/>
        <w:ind w:firstLine="709"/>
        <w:jc w:val="both"/>
        <w:rPr>
          <w:color w:val="000000"/>
          <w:sz w:val="27"/>
          <w:szCs w:val="27"/>
        </w:rPr>
      </w:pPr>
      <w:r>
        <w:rPr>
          <w:rFonts w:ascii="GHEA Grapalat" w:hAnsi="GHEA Grapalat"/>
          <w:color w:val="000000"/>
          <w:sz w:val="20"/>
          <w:szCs w:val="20"/>
        </w:rPr>
        <w:t>Ниже</w:t>
      </w:r>
      <w:r>
        <w:rPr>
          <w:rFonts w:ascii="Calibri" w:hAnsi="Calibri" w:cs="Calibri"/>
          <w:color w:val="000000"/>
          <w:sz w:val="20"/>
          <w:szCs w:val="20"/>
        </w:rPr>
        <w:t>   </w:t>
      </w:r>
      <w:r>
        <w:rPr>
          <w:rFonts w:ascii="GHEA Grapalat" w:hAnsi="GHEA Grapalat"/>
          <w:color w:val="000000"/>
        </w:rPr>
        <w:t>-</w:t>
      </w:r>
      <w:r>
        <w:rPr>
          <w:rFonts w:ascii="Calibri" w:hAnsi="Calibri" w:cs="Calibri"/>
          <w:color w:val="000000"/>
        </w:rPr>
        <w:t> </w:t>
      </w:r>
      <w:r>
        <w:rPr>
          <w:rFonts w:ascii="GHEA Grapalat" w:hAnsi="GHEA Grapalat"/>
          <w:color w:val="000000"/>
          <w:sz w:val="20"/>
          <w:szCs w:val="20"/>
        </w:rPr>
        <w:t>в</w:t>
      </w:r>
      <w:r>
        <w:rPr>
          <w:rFonts w:ascii="Calibri" w:hAnsi="Calibri" w:cs="Calibri"/>
          <w:color w:val="000000"/>
          <w:sz w:val="20"/>
          <w:szCs w:val="20"/>
        </w:rPr>
        <w:t> </w:t>
      </w:r>
      <w:r>
        <w:rPr>
          <w:rFonts w:ascii="GHEA Grapalat" w:hAnsi="GHEA Grapalat"/>
          <w:color w:val="000000"/>
          <w:sz w:val="20"/>
          <w:szCs w:val="20"/>
        </w:rPr>
        <w:t>с</w:t>
      </w:r>
      <w:r>
        <w:rPr>
          <w:rFonts w:ascii="Calibri" w:hAnsi="Calibri" w:cs="Calibri"/>
          <w:color w:val="000000"/>
          <w:sz w:val="20"/>
          <w:szCs w:val="20"/>
        </w:rPr>
        <w:t> </w:t>
      </w:r>
      <w:r>
        <w:rPr>
          <w:rFonts w:ascii="GHEA Grapalat" w:hAnsi="GHEA Grapalat"/>
          <w:b/>
          <w:bCs/>
          <w:color w:val="000000"/>
          <w:sz w:val="20"/>
          <w:szCs w:val="20"/>
        </w:rPr>
        <w:t xml:space="preserve">2020-2022   </w:t>
      </w:r>
      <w:r>
        <w:rPr>
          <w:rFonts w:ascii="Calibri" w:hAnsi="Calibri" w:cs="Calibri"/>
          <w:b/>
          <w:bCs/>
          <w:color w:val="000000"/>
          <w:sz w:val="20"/>
          <w:szCs w:val="20"/>
        </w:rPr>
        <w:t> </w:t>
      </w:r>
      <w:r>
        <w:rPr>
          <w:rFonts w:ascii="GHEA Grapalat" w:hAnsi="GHEA Grapalat"/>
          <w:color w:val="000000"/>
          <w:sz w:val="20"/>
          <w:szCs w:val="20"/>
        </w:rPr>
        <w:t>было</w:t>
      </w:r>
      <w:r>
        <w:rPr>
          <w:rFonts w:ascii="Calibri" w:hAnsi="Calibri" w:cs="Calibri"/>
          <w:color w:val="000000"/>
          <w:sz w:val="20"/>
          <w:szCs w:val="20"/>
          <w:u w:val="single"/>
        </w:rPr>
        <w:t>                                                                                  </w:t>
      </w:r>
    </w:p>
    <w:p w:rsidR="00E85A1E" w:rsidRDefault="00E85A1E" w:rsidP="00E85A1E">
      <w:pPr>
        <w:pStyle w:val="NormalWeb"/>
        <w:spacing w:before="0" w:beforeAutospacing="0" w:after="0" w:afterAutospacing="0"/>
        <w:jc w:val="both"/>
        <w:rPr>
          <w:color w:val="000000"/>
          <w:sz w:val="27"/>
          <w:szCs w:val="27"/>
        </w:rPr>
      </w:pPr>
      <w:r>
        <w:rPr>
          <w:rFonts w:ascii="Calibri" w:hAnsi="Calibri" w:cs="Calibri"/>
          <w:color w:val="000000"/>
          <w:sz w:val="20"/>
          <w:szCs w:val="20"/>
        </w:rPr>
        <w:t>                                                             </w:t>
      </w:r>
      <w:r>
        <w:rPr>
          <w:rFonts w:ascii="Calibri" w:hAnsi="Calibri" w:cs="Calibri"/>
          <w:color w:val="000000"/>
          <w:sz w:val="20"/>
          <w:szCs w:val="20"/>
          <w:lang w:val="hy-AM"/>
        </w:rPr>
        <w:t xml:space="preserve">                         </w:t>
      </w:r>
      <w:r>
        <w:rPr>
          <w:rFonts w:ascii="Calibri" w:hAnsi="Calibri" w:cs="Calibri"/>
          <w:color w:val="000000"/>
          <w:sz w:val="20"/>
          <w:szCs w:val="20"/>
        </w:rPr>
        <w:t>   </w:t>
      </w:r>
      <w:r>
        <w:rPr>
          <w:rFonts w:ascii="GHEA Grapalat" w:hAnsi="GHEA Grapalat"/>
          <w:color w:val="000000"/>
          <w:sz w:val="16"/>
          <w:szCs w:val="16"/>
          <w:vertAlign w:val="superscript"/>
        </w:rPr>
        <w:t>имя участника:</w:t>
      </w:r>
    </w:p>
    <w:p w:rsidR="00E85A1E" w:rsidRDefault="00E85A1E" w:rsidP="00E85A1E">
      <w:pPr>
        <w:pStyle w:val="NormalWeb"/>
        <w:spacing w:before="0" w:beforeAutospacing="0" w:after="0" w:afterAutospacing="0"/>
        <w:jc w:val="both"/>
        <w:rPr>
          <w:color w:val="000000"/>
          <w:sz w:val="27"/>
          <w:szCs w:val="27"/>
        </w:rPr>
      </w:pPr>
      <w:r>
        <w:rPr>
          <w:rFonts w:ascii="GHEA Grapalat" w:hAnsi="GHEA Grapalat"/>
          <w:color w:val="000000"/>
          <w:sz w:val="20"/>
          <w:szCs w:val="20"/>
        </w:rPr>
        <w:t>Список реализованных договоров:</w:t>
      </w:r>
    </w:p>
    <w:p w:rsidR="00E85A1E" w:rsidRDefault="00E85A1E" w:rsidP="00E85A1E">
      <w:pPr>
        <w:pStyle w:val="NormalWeb"/>
        <w:spacing w:before="0" w:beforeAutospacing="0" w:after="0" w:afterAutospacing="0"/>
        <w:jc w:val="both"/>
        <w:rPr>
          <w:color w:val="000000"/>
          <w:sz w:val="27"/>
          <w:szCs w:val="27"/>
        </w:rPr>
      </w:pPr>
      <w:r>
        <w:rPr>
          <w:rFonts w:ascii="Calibri" w:hAnsi="Calibri" w:cs="Calibri"/>
          <w:i/>
          <w:iCs/>
          <w:color w:val="000000"/>
          <w:sz w:val="11"/>
          <w:szCs w:val="11"/>
          <w:vertAlign w:val="superscript"/>
        </w:rPr>
        <w:t> </w:t>
      </w:r>
    </w:p>
    <w:p w:rsidR="00E85A1E" w:rsidRDefault="00E85A1E" w:rsidP="00E85A1E">
      <w:pPr>
        <w:pStyle w:val="NormalWeb"/>
        <w:spacing w:before="0" w:beforeAutospacing="0" w:after="0" w:afterAutospacing="0"/>
        <w:rPr>
          <w:color w:val="000000"/>
          <w:sz w:val="27"/>
          <w:szCs w:val="27"/>
        </w:rPr>
      </w:pPr>
      <w:r>
        <w:rPr>
          <w:rFonts w:ascii="Calibri" w:hAnsi="Calibri" w:cs="Calibri"/>
          <w:b/>
          <w:bCs/>
          <w:color w:val="000000"/>
          <w:sz w:val="20"/>
          <w:szCs w:val="20"/>
        </w:rPr>
        <w:t> </w:t>
      </w:r>
    </w:p>
    <w:tbl>
      <w:tblPr>
        <w:tblW w:w="10350" w:type="dxa"/>
        <w:tblCellMar>
          <w:left w:w="0" w:type="dxa"/>
          <w:right w:w="0" w:type="dxa"/>
        </w:tblCellMar>
        <w:tblLook w:val="04A0" w:firstRow="1" w:lastRow="0" w:firstColumn="1" w:lastColumn="0" w:noHBand="0" w:noVBand="1"/>
      </w:tblPr>
      <w:tblGrid>
        <w:gridCol w:w="802"/>
        <w:gridCol w:w="1339"/>
        <w:gridCol w:w="1348"/>
        <w:gridCol w:w="2671"/>
        <w:gridCol w:w="4190"/>
      </w:tblGrid>
      <w:tr w:rsidR="00E85A1E" w:rsidTr="001C0262">
        <w:tc>
          <w:tcPr>
            <w:tcW w:w="10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85A1E" w:rsidRDefault="00E85A1E" w:rsidP="001C0262">
            <w:pPr>
              <w:pStyle w:val="NormalWeb"/>
              <w:spacing w:before="0" w:beforeAutospacing="0" w:after="0" w:afterAutospacing="0"/>
              <w:jc w:val="center"/>
            </w:pPr>
            <w:r>
              <w:rPr>
                <w:rFonts w:ascii="Sylfaen" w:hAnsi="Sylfaen"/>
              </w:rPr>
              <w:t>Организация такого рода , проектные работы</w:t>
            </w:r>
          </w:p>
        </w:tc>
      </w:tr>
      <w:tr w:rsidR="00E85A1E" w:rsidTr="001C0262">
        <w:tc>
          <w:tcPr>
            <w:tcW w:w="10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85A1E" w:rsidRDefault="00E85A1E" w:rsidP="001C0262">
            <w:pPr>
              <w:pStyle w:val="NormalWeb"/>
              <w:spacing w:before="0" w:beforeAutospacing="0" w:after="0" w:afterAutospacing="0"/>
              <w:jc w:val="center"/>
            </w:pPr>
            <w:r>
              <w:rPr>
                <w:rFonts w:ascii="Sylfaen" w:hAnsi="Sylfaen"/>
              </w:rPr>
              <w:t>Контракты </w:t>
            </w:r>
            <w:r>
              <w:rPr>
                <w:rFonts w:ascii="Sylfaen" w:hAnsi="Sylfaen"/>
                <w:sz w:val="20"/>
                <w:szCs w:val="20"/>
              </w:rPr>
              <w:t>*</w:t>
            </w:r>
          </w:p>
        </w:tc>
      </w:tr>
      <w:tr w:rsidR="00E85A1E" w:rsidTr="001C0262">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5A1E" w:rsidRDefault="00E85A1E" w:rsidP="001C0262">
            <w:pPr>
              <w:pStyle w:val="NormalWeb"/>
              <w:spacing w:before="0" w:beforeAutospacing="0" w:after="0" w:afterAutospacing="0"/>
              <w:jc w:val="center"/>
            </w:pPr>
            <w:r>
              <w:rPr>
                <w:rFonts w:ascii="Sylfaen" w:hAnsi="Sylfaen"/>
                <w:sz w:val="20"/>
                <w:szCs w:val="20"/>
              </w:rPr>
              <w:t>Адрес:</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5A1E" w:rsidRDefault="00E85A1E" w:rsidP="001C0262">
            <w:pPr>
              <w:pStyle w:val="NormalWeb"/>
              <w:spacing w:before="0" w:beforeAutospacing="0" w:after="0" w:afterAutospacing="0"/>
              <w:jc w:val="center"/>
            </w:pPr>
            <w:r>
              <w:rPr>
                <w:rFonts w:ascii="Sylfaen" w:hAnsi="Sylfaen"/>
                <w:sz w:val="20"/>
                <w:szCs w:val="20"/>
              </w:rPr>
              <w:t>Год:</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5A1E" w:rsidRDefault="00E85A1E" w:rsidP="001C0262">
            <w:pPr>
              <w:pStyle w:val="NormalWeb"/>
              <w:spacing w:before="0" w:beforeAutospacing="0" w:after="0" w:afterAutospacing="0"/>
              <w:jc w:val="center"/>
            </w:pPr>
            <w:r>
              <w:rPr>
                <w:rFonts w:ascii="Sylfaen" w:hAnsi="Sylfaen"/>
                <w:sz w:val="20"/>
                <w:szCs w:val="20"/>
              </w:rPr>
              <w:t>количество денег</w:t>
            </w:r>
          </w:p>
        </w:tc>
        <w:tc>
          <w:tcPr>
            <w:tcW w:w="27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5A1E" w:rsidRDefault="00E85A1E" w:rsidP="001C0262">
            <w:pPr>
              <w:pStyle w:val="NormalWeb"/>
              <w:spacing w:before="0" w:beforeAutospacing="0" w:after="0" w:afterAutospacing="0"/>
              <w:jc w:val="center"/>
            </w:pPr>
            <w:r>
              <w:rPr>
                <w:rFonts w:ascii="Sylfaen" w:hAnsi="Sylfaen"/>
                <w:sz w:val="20"/>
                <w:szCs w:val="20"/>
              </w:rPr>
              <w:t>имя</w:t>
            </w:r>
          </w:p>
        </w:tc>
        <w:tc>
          <w:tcPr>
            <w:tcW w:w="42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85A1E" w:rsidRDefault="00E85A1E" w:rsidP="001C0262">
            <w:pPr>
              <w:pStyle w:val="NormalWeb"/>
              <w:spacing w:before="0" w:beforeAutospacing="0" w:after="0" w:afterAutospacing="0"/>
              <w:jc w:val="center"/>
            </w:pPr>
            <w:r>
              <w:rPr>
                <w:rFonts w:ascii="Sylfaen" w:hAnsi="Sylfaen"/>
                <w:sz w:val="20"/>
                <w:szCs w:val="20"/>
              </w:rPr>
              <w:t>Контактные данные заказчика: телефон, электронная почта. Эл. адрес:</w:t>
            </w:r>
          </w:p>
        </w:tc>
      </w:tr>
      <w:tr w:rsidR="00E85A1E" w:rsidTr="001C0262">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85A1E" w:rsidRDefault="00E85A1E" w:rsidP="001C0262">
            <w:pPr>
              <w:pStyle w:val="NormalWeb"/>
              <w:spacing w:before="0" w:beforeAutospacing="0" w:after="0" w:afterAutospacing="0"/>
            </w:pPr>
            <w:r>
              <w:rPr>
                <w:rFonts w:ascii="Sylfaen" w:hAnsi="Sylfaen"/>
              </w:rPr>
              <w:t> </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85A1E" w:rsidRDefault="00E85A1E" w:rsidP="001C0262">
            <w:pPr>
              <w:pStyle w:val="NormalWeb"/>
              <w:spacing w:before="0" w:beforeAutospacing="0" w:after="0" w:afterAutospacing="0"/>
            </w:pPr>
            <w:r>
              <w:rPr>
                <w:rFonts w:ascii="Sylfaen" w:hAnsi="Sylfaen"/>
              </w:rPr>
              <w:t> </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85A1E" w:rsidRDefault="00E85A1E" w:rsidP="001C0262">
            <w:pPr>
              <w:pStyle w:val="NormalWeb"/>
              <w:spacing w:before="0" w:beforeAutospacing="0" w:after="0" w:afterAutospacing="0"/>
            </w:pPr>
            <w:r>
              <w:rPr>
                <w:rFonts w:ascii="Sylfaen" w:hAnsi="Sylfaen"/>
              </w:rPr>
              <w:t> </w:t>
            </w:r>
          </w:p>
        </w:tc>
        <w:tc>
          <w:tcPr>
            <w:tcW w:w="27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85A1E" w:rsidRDefault="00E85A1E" w:rsidP="001C0262">
            <w:pPr>
              <w:pStyle w:val="NormalWeb"/>
              <w:spacing w:before="0" w:beforeAutospacing="0" w:after="0" w:afterAutospacing="0"/>
              <w:ind w:firstLine="567"/>
              <w:jc w:val="center"/>
            </w:pPr>
            <w:r>
              <w:rPr>
                <w:rFonts w:ascii="Sylfaen" w:hAnsi="Sylfaen"/>
              </w:rPr>
              <w:t> </w:t>
            </w:r>
          </w:p>
        </w:tc>
        <w:tc>
          <w:tcPr>
            <w:tcW w:w="42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5A1E" w:rsidRDefault="00E85A1E" w:rsidP="001C0262">
            <w:pPr>
              <w:pStyle w:val="NormalWeb"/>
              <w:spacing w:before="0" w:beforeAutospacing="0" w:after="0" w:afterAutospacing="0"/>
              <w:ind w:firstLine="567"/>
              <w:jc w:val="center"/>
            </w:pPr>
            <w:r>
              <w:rPr>
                <w:rFonts w:ascii="Sylfaen" w:hAnsi="Sylfaen"/>
              </w:rPr>
              <w:t> </w:t>
            </w:r>
          </w:p>
        </w:tc>
      </w:tr>
      <w:tr w:rsidR="00E85A1E" w:rsidTr="001C0262">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85A1E" w:rsidRDefault="00E85A1E" w:rsidP="001C0262">
            <w:pPr>
              <w:pStyle w:val="NormalWeb"/>
              <w:spacing w:before="0" w:beforeAutospacing="0" w:after="0" w:afterAutospacing="0"/>
            </w:pPr>
            <w:r>
              <w:rPr>
                <w:rFonts w:ascii="Sylfaen" w:hAnsi="Sylfaen"/>
              </w:rPr>
              <w:t> </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85A1E" w:rsidRDefault="00E85A1E" w:rsidP="001C0262">
            <w:pPr>
              <w:pStyle w:val="NormalWeb"/>
              <w:spacing w:before="0" w:beforeAutospacing="0" w:after="0" w:afterAutospacing="0"/>
            </w:pPr>
            <w:r>
              <w:rPr>
                <w:rFonts w:ascii="Sylfaen" w:hAnsi="Sylfaen"/>
              </w:rPr>
              <w:t> </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85A1E" w:rsidRDefault="00E85A1E" w:rsidP="001C0262">
            <w:pPr>
              <w:pStyle w:val="NormalWeb"/>
              <w:spacing w:before="0" w:beforeAutospacing="0" w:after="0" w:afterAutospacing="0"/>
            </w:pPr>
            <w:r>
              <w:rPr>
                <w:rFonts w:ascii="Sylfaen" w:hAnsi="Sylfaen"/>
              </w:rPr>
              <w:t> </w:t>
            </w:r>
          </w:p>
        </w:tc>
        <w:tc>
          <w:tcPr>
            <w:tcW w:w="27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85A1E" w:rsidRDefault="00E85A1E" w:rsidP="001C0262">
            <w:pPr>
              <w:pStyle w:val="NormalWeb"/>
              <w:spacing w:before="0" w:beforeAutospacing="0" w:after="0" w:afterAutospacing="0"/>
              <w:ind w:firstLine="567"/>
              <w:jc w:val="center"/>
            </w:pPr>
            <w:r>
              <w:rPr>
                <w:rFonts w:ascii="Sylfaen" w:hAnsi="Sylfaen"/>
              </w:rPr>
              <w:t> </w:t>
            </w:r>
          </w:p>
        </w:tc>
        <w:tc>
          <w:tcPr>
            <w:tcW w:w="42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5A1E" w:rsidRDefault="00E85A1E" w:rsidP="001C0262">
            <w:pPr>
              <w:pStyle w:val="NormalWeb"/>
              <w:spacing w:before="0" w:beforeAutospacing="0" w:after="0" w:afterAutospacing="0"/>
              <w:ind w:firstLine="567"/>
              <w:jc w:val="center"/>
            </w:pPr>
            <w:r>
              <w:rPr>
                <w:rFonts w:ascii="Sylfaen" w:hAnsi="Sylfaen"/>
              </w:rPr>
              <w:t> </w:t>
            </w:r>
          </w:p>
        </w:tc>
      </w:tr>
    </w:tbl>
    <w:p w:rsidR="00E85A1E" w:rsidRDefault="00E85A1E" w:rsidP="00E85A1E">
      <w:pPr>
        <w:pStyle w:val="NormalWeb"/>
        <w:spacing w:before="0" w:beforeAutospacing="0" w:after="0" w:afterAutospacing="0"/>
        <w:ind w:firstLine="567"/>
        <w:jc w:val="both"/>
        <w:rPr>
          <w:color w:val="000000"/>
          <w:sz w:val="27"/>
          <w:szCs w:val="27"/>
        </w:rPr>
      </w:pPr>
      <w:r>
        <w:rPr>
          <w:rFonts w:ascii="Calibri" w:hAnsi="Calibri" w:cs="Calibri"/>
          <w:color w:val="000000"/>
          <w:sz w:val="20"/>
          <w:szCs w:val="20"/>
        </w:rPr>
        <w:t> </w:t>
      </w:r>
    </w:p>
    <w:p w:rsidR="00E85A1E" w:rsidRPr="00C45F5D" w:rsidRDefault="00E85A1E" w:rsidP="00E85A1E">
      <w:pPr>
        <w:pStyle w:val="NormalWeb"/>
        <w:jc w:val="both"/>
        <w:rPr>
          <w:rFonts w:ascii="GHEA Grapalat" w:hAnsi="GHEA Grapalat"/>
          <w:b/>
          <w:bCs/>
          <w:i/>
          <w:iCs/>
          <w:color w:val="000000"/>
          <w:sz w:val="22"/>
          <w:szCs w:val="22"/>
        </w:rPr>
      </w:pPr>
      <w:r w:rsidRPr="00C45F5D">
        <w:rPr>
          <w:rFonts w:ascii="GHEA Grapalat" w:hAnsi="GHEA Grapalat"/>
          <w:b/>
          <w:bCs/>
          <w:i/>
          <w:iCs/>
          <w:color w:val="000000"/>
          <w:sz w:val="22"/>
          <w:szCs w:val="22"/>
        </w:rPr>
        <w:t xml:space="preserve">Прилагается в рамках процедуры с кодом </w:t>
      </w:r>
      <w:r w:rsidR="009E6974" w:rsidRPr="009E6974">
        <w:rPr>
          <w:rFonts w:ascii="GHEA Grapalat" w:hAnsi="GHEA Grapalat"/>
          <w:b/>
          <w:bCs/>
          <w:i/>
          <w:iCs/>
          <w:color w:val="000000"/>
          <w:sz w:val="22"/>
          <w:szCs w:val="22"/>
        </w:rPr>
        <w:t>ԳՀ–ԲՄԽԾՁԲ-23/17</w:t>
      </w:r>
      <w:r w:rsidRPr="009E6974">
        <w:rPr>
          <w:rFonts w:ascii="GHEA Grapalat" w:hAnsi="GHEA Grapalat"/>
          <w:b/>
          <w:bCs/>
          <w:i/>
          <w:iCs/>
          <w:color w:val="000000"/>
          <w:sz w:val="22"/>
          <w:szCs w:val="22"/>
        </w:rPr>
        <w:t xml:space="preserve"> </w:t>
      </w:r>
      <w:r w:rsidRPr="00C45F5D">
        <w:rPr>
          <w:rFonts w:ascii="GHEA Grapalat" w:hAnsi="GHEA Grapalat"/>
          <w:b/>
          <w:bCs/>
          <w:i/>
          <w:iCs/>
          <w:color w:val="000000"/>
          <w:sz w:val="22"/>
          <w:szCs w:val="22"/>
        </w:rPr>
        <w:t>(Копии ранее заключенного контракта (ов), а также для оценки надлежащего исполнения этого контракта (ов) копия акта, удостоверяющего выполнение контракта (протокол приемки-передачи и т. Д.), Утвержденного сторонами к договору или письменное подтверждение стороны, принимающей договор.</w:t>
      </w:r>
      <w:r>
        <w:rPr>
          <w:rFonts w:ascii="Calibri" w:hAnsi="Calibri" w:cs="Calibri"/>
          <w:b/>
          <w:bCs/>
          <w:color w:val="000000"/>
          <w:sz w:val="20"/>
          <w:szCs w:val="20"/>
        </w:rPr>
        <w:t> </w:t>
      </w:r>
    </w:p>
    <w:p w:rsidR="00E85A1E" w:rsidRDefault="00E85A1E" w:rsidP="00E85A1E">
      <w:pPr>
        <w:pStyle w:val="NormalWeb"/>
        <w:spacing w:before="0" w:beforeAutospacing="0" w:after="0" w:afterAutospacing="0"/>
        <w:ind w:firstLine="709"/>
        <w:jc w:val="both"/>
        <w:rPr>
          <w:color w:val="000000"/>
          <w:sz w:val="27"/>
          <w:szCs w:val="27"/>
        </w:rPr>
      </w:pPr>
      <w:r>
        <w:rPr>
          <w:rFonts w:ascii="Calibri" w:hAnsi="Calibri" w:cs="Calibri"/>
          <w:color w:val="000000"/>
          <w:sz w:val="20"/>
          <w:szCs w:val="20"/>
        </w:rPr>
        <w:t> </w:t>
      </w:r>
    </w:p>
    <w:p w:rsidR="00E85A1E" w:rsidRDefault="00E85A1E" w:rsidP="00E85A1E">
      <w:pPr>
        <w:pStyle w:val="NormalWeb"/>
        <w:spacing w:before="0" w:beforeAutospacing="0" w:after="0" w:afterAutospacing="0"/>
        <w:ind w:firstLine="709"/>
        <w:jc w:val="both"/>
        <w:rPr>
          <w:color w:val="000000"/>
          <w:sz w:val="27"/>
          <w:szCs w:val="27"/>
        </w:rPr>
      </w:pPr>
      <w:r>
        <w:rPr>
          <w:rFonts w:ascii="Calibri" w:hAnsi="Calibri" w:cs="Calibri"/>
          <w:color w:val="000000"/>
          <w:sz w:val="20"/>
          <w:szCs w:val="20"/>
        </w:rPr>
        <w:t> </w:t>
      </w:r>
    </w:p>
    <w:p w:rsidR="00E85A1E" w:rsidRDefault="00E85A1E" w:rsidP="00E85A1E">
      <w:pPr>
        <w:pStyle w:val="NormalWeb"/>
        <w:spacing w:before="0" w:beforeAutospacing="0" w:after="0" w:afterAutospacing="0"/>
        <w:rPr>
          <w:color w:val="000000"/>
          <w:sz w:val="27"/>
          <w:szCs w:val="27"/>
        </w:rPr>
      </w:pPr>
      <w:r>
        <w:rPr>
          <w:rFonts w:ascii="Calibri" w:hAnsi="Calibri" w:cs="Calibri"/>
          <w:color w:val="000000"/>
          <w:sz w:val="20"/>
          <w:szCs w:val="20"/>
        </w:rPr>
        <w:t> </w:t>
      </w:r>
    </w:p>
    <w:p w:rsidR="00E85A1E" w:rsidRPr="000C1746" w:rsidRDefault="00E85A1E" w:rsidP="00E85A1E">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E85A1E" w:rsidRPr="000C1746" w:rsidRDefault="00E85A1E" w:rsidP="00E85A1E">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E85A1E" w:rsidRPr="000C1746" w:rsidRDefault="00E85A1E" w:rsidP="00E85A1E">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E85A1E" w:rsidRPr="009044F1" w:rsidRDefault="00E85A1E" w:rsidP="00E85A1E">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E85A1E" w:rsidRDefault="00E85A1E" w:rsidP="00E85A1E">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E85A1E" w:rsidRDefault="00E85A1E" w:rsidP="00E85A1E">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E85A1E" w:rsidRDefault="00E85A1E" w:rsidP="00E85A1E">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E85A1E" w:rsidRDefault="00E85A1E" w:rsidP="00E85A1E">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E85A1E" w:rsidRDefault="00E85A1E" w:rsidP="00E85A1E">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E85A1E" w:rsidRDefault="00E85A1E" w:rsidP="00E85A1E">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E85A1E" w:rsidRDefault="00E85A1E" w:rsidP="00E85A1E">
      <w:pPr>
        <w:pStyle w:val="NormalWeb"/>
        <w:spacing w:before="0" w:beforeAutospacing="0" w:after="0" w:afterAutospacing="0"/>
        <w:rPr>
          <w:color w:val="000000"/>
          <w:sz w:val="27"/>
          <w:szCs w:val="27"/>
        </w:rPr>
      </w:pPr>
      <w:r>
        <w:rPr>
          <w:rFonts w:ascii="Calibri" w:hAnsi="Calibri" w:cs="Calibri"/>
          <w:b/>
          <w:bCs/>
          <w:color w:val="000000"/>
          <w:sz w:val="20"/>
          <w:szCs w:val="20"/>
        </w:rPr>
        <w:t> </w:t>
      </w:r>
    </w:p>
    <w:p w:rsidR="00E85A1E" w:rsidRDefault="00E85A1E" w:rsidP="00E85A1E">
      <w:pPr>
        <w:pStyle w:val="NormalWeb"/>
        <w:spacing w:before="0" w:beforeAutospacing="0" w:after="0" w:afterAutospacing="0"/>
        <w:rPr>
          <w:color w:val="000000"/>
          <w:sz w:val="27"/>
          <w:szCs w:val="27"/>
        </w:rPr>
      </w:pPr>
      <w:r>
        <w:rPr>
          <w:rFonts w:ascii="Calibri" w:hAnsi="Calibri" w:cs="Calibri"/>
          <w:b/>
          <w:bCs/>
          <w:color w:val="000000"/>
          <w:sz w:val="20"/>
          <w:szCs w:val="20"/>
        </w:rPr>
        <w:t> </w:t>
      </w:r>
    </w:p>
    <w:p w:rsidR="00E85A1E" w:rsidRDefault="00E85A1E" w:rsidP="00E85A1E">
      <w:pPr>
        <w:pStyle w:val="NormalWeb"/>
        <w:spacing w:before="0" w:beforeAutospacing="0" w:after="0" w:afterAutospacing="0"/>
        <w:rPr>
          <w:color w:val="000000"/>
          <w:sz w:val="27"/>
          <w:szCs w:val="27"/>
        </w:rPr>
      </w:pPr>
      <w:r>
        <w:rPr>
          <w:rFonts w:ascii="Calibri" w:hAnsi="Calibri" w:cs="Calibri"/>
          <w:b/>
          <w:bCs/>
          <w:color w:val="000000"/>
          <w:sz w:val="20"/>
          <w:szCs w:val="20"/>
        </w:rPr>
        <w:t> </w:t>
      </w:r>
    </w:p>
    <w:p w:rsidR="00E85A1E" w:rsidRDefault="00E85A1E" w:rsidP="00E85A1E">
      <w:pPr>
        <w:pStyle w:val="NormalWeb"/>
        <w:spacing w:before="0" w:beforeAutospacing="0" w:after="0" w:afterAutospacing="0"/>
        <w:rPr>
          <w:color w:val="000000"/>
          <w:sz w:val="27"/>
          <w:szCs w:val="27"/>
        </w:rPr>
      </w:pPr>
      <w:r>
        <w:rPr>
          <w:rFonts w:ascii="Calibri" w:hAnsi="Calibri" w:cs="Calibri"/>
          <w:b/>
          <w:bCs/>
          <w:color w:val="000000"/>
          <w:sz w:val="20"/>
          <w:szCs w:val="20"/>
        </w:rPr>
        <w:t> </w:t>
      </w:r>
    </w:p>
    <w:p w:rsidR="00E85A1E" w:rsidRDefault="00E85A1E" w:rsidP="00E85A1E">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E85A1E" w:rsidRDefault="00E85A1E" w:rsidP="00E85A1E">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E85A1E" w:rsidRDefault="00E85A1E" w:rsidP="00E85A1E">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E85A1E" w:rsidRDefault="00E85A1E" w:rsidP="00E85A1E">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E85A1E" w:rsidRDefault="00E85A1E" w:rsidP="00E85A1E">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E85A1E" w:rsidRDefault="00E85A1E" w:rsidP="00E85A1E">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E85A1E" w:rsidRDefault="00E85A1E" w:rsidP="00E85A1E">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E85A1E" w:rsidRDefault="00E85A1E" w:rsidP="00E85A1E">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E85A1E" w:rsidRDefault="00E85A1E" w:rsidP="00E85A1E">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E85A1E" w:rsidRDefault="00E85A1E" w:rsidP="00E85A1E">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lastRenderedPageBreak/>
        <w:t> </w:t>
      </w:r>
    </w:p>
    <w:p w:rsidR="00E85A1E" w:rsidRDefault="00E85A1E" w:rsidP="00E85A1E">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E85A1E" w:rsidRPr="00C45F5D" w:rsidRDefault="00E85A1E" w:rsidP="00E85A1E">
      <w:pPr>
        <w:pStyle w:val="NormalWeb"/>
        <w:spacing w:before="0" w:beforeAutospacing="0" w:after="0" w:afterAutospacing="0"/>
        <w:ind w:firstLine="284"/>
        <w:jc w:val="right"/>
        <w:rPr>
          <w:rFonts w:ascii="GHEA Grapalat" w:hAnsi="GHEA Grapalat"/>
          <w:b/>
          <w:bCs/>
          <w:color w:val="000000"/>
          <w:sz w:val="20"/>
          <w:szCs w:val="20"/>
        </w:rPr>
      </w:pPr>
      <w:r w:rsidRPr="00C45F5D">
        <w:rPr>
          <w:rFonts w:ascii="Calibri" w:hAnsi="Calibri" w:cs="Calibri"/>
          <w:b/>
          <w:bCs/>
          <w:color w:val="000000"/>
          <w:sz w:val="20"/>
          <w:szCs w:val="20"/>
        </w:rPr>
        <w:t> </w:t>
      </w:r>
    </w:p>
    <w:p w:rsidR="00E85A1E" w:rsidRPr="00C45F5D" w:rsidRDefault="00E85A1E" w:rsidP="00E85A1E">
      <w:pPr>
        <w:pStyle w:val="NormalWeb"/>
        <w:spacing w:before="0" w:beforeAutospacing="0" w:after="0" w:afterAutospacing="0"/>
        <w:ind w:firstLine="284"/>
        <w:jc w:val="right"/>
        <w:rPr>
          <w:rFonts w:ascii="GHEA Grapalat" w:hAnsi="GHEA Grapalat"/>
          <w:b/>
          <w:bCs/>
          <w:color w:val="000000"/>
          <w:sz w:val="20"/>
          <w:szCs w:val="20"/>
        </w:rPr>
      </w:pPr>
      <w:r>
        <w:rPr>
          <w:rFonts w:ascii="GHEA Grapalat" w:hAnsi="GHEA Grapalat"/>
          <w:b/>
          <w:bCs/>
          <w:color w:val="000000"/>
          <w:sz w:val="20"/>
          <w:szCs w:val="20"/>
        </w:rPr>
        <w:t>Приложение</w:t>
      </w:r>
      <w:r w:rsidRPr="00C45F5D">
        <w:rPr>
          <w:rFonts w:ascii="Calibri" w:hAnsi="Calibri" w:cs="Calibri"/>
          <w:b/>
          <w:bCs/>
          <w:color w:val="000000"/>
          <w:sz w:val="20"/>
          <w:szCs w:val="20"/>
        </w:rPr>
        <w:t>  </w:t>
      </w:r>
      <w:r>
        <w:rPr>
          <w:rFonts w:ascii="GHEA Grapalat" w:hAnsi="GHEA Grapalat"/>
          <w:b/>
          <w:bCs/>
          <w:color w:val="000000"/>
          <w:sz w:val="20"/>
          <w:szCs w:val="20"/>
        </w:rPr>
        <w:t xml:space="preserve"> N 1</w:t>
      </w:r>
      <w:r w:rsidRPr="00C45F5D">
        <w:rPr>
          <w:rFonts w:ascii="GHEA Grapalat" w:hAnsi="GHEA Grapalat"/>
          <w:b/>
          <w:bCs/>
          <w:color w:val="000000"/>
          <w:sz w:val="20"/>
          <w:szCs w:val="20"/>
        </w:rPr>
        <w:t>.2</w:t>
      </w:r>
    </w:p>
    <w:p w:rsidR="00E85A1E" w:rsidRDefault="00E85A1E" w:rsidP="00E85A1E">
      <w:pPr>
        <w:pStyle w:val="BodyTextIndent3"/>
        <w:widowControl w:val="0"/>
        <w:spacing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E24DEF" w:rsidRPr="00BF4E90">
        <w:rPr>
          <w:rFonts w:ascii="GHEA Grapalat" w:hAnsi="GHEA Grapalat"/>
          <w:b/>
          <w:sz w:val="24"/>
          <w:szCs w:val="24"/>
        </w:rPr>
        <w:t>открытый конкурс</w:t>
      </w:r>
    </w:p>
    <w:p w:rsidR="00E85A1E" w:rsidRPr="009E6974" w:rsidRDefault="00E85A1E" w:rsidP="00E85A1E">
      <w:pPr>
        <w:pStyle w:val="BodyTextIndent3"/>
        <w:widowControl w:val="0"/>
        <w:spacing w:line="240" w:lineRule="auto"/>
        <w:jc w:val="right"/>
        <w:rPr>
          <w:rFonts w:ascii="GHEA Grapalat" w:hAnsi="GHEA Grapalat"/>
          <w:b/>
          <w:sz w:val="24"/>
          <w:szCs w:val="24"/>
        </w:rPr>
      </w:pPr>
      <w:r w:rsidRPr="00374F4A">
        <w:rPr>
          <w:rFonts w:ascii="GHEA Grapalat" w:hAnsi="GHEA Grapalat"/>
          <w:b/>
          <w:sz w:val="24"/>
          <w:szCs w:val="24"/>
        </w:rPr>
        <w:t xml:space="preserve">под кодом </w:t>
      </w:r>
      <w:r w:rsidR="009E6974" w:rsidRPr="009E6974">
        <w:rPr>
          <w:rFonts w:ascii="GHEA Grapalat" w:hAnsi="GHEA Grapalat"/>
          <w:b/>
          <w:sz w:val="24"/>
          <w:szCs w:val="24"/>
        </w:rPr>
        <w:t>ԳՀ–ԲՄԽԾՁԲ-23/17</w:t>
      </w:r>
    </w:p>
    <w:p w:rsidR="00E85A1E" w:rsidRDefault="00E85A1E" w:rsidP="00E85A1E">
      <w:pPr>
        <w:pStyle w:val="NormalWeb"/>
        <w:spacing w:before="0" w:beforeAutospacing="0" w:after="0" w:afterAutospacing="0"/>
        <w:ind w:firstLine="567"/>
        <w:jc w:val="right"/>
        <w:rPr>
          <w:color w:val="000000"/>
          <w:sz w:val="27"/>
          <w:szCs w:val="27"/>
        </w:rPr>
      </w:pPr>
      <w:r>
        <w:rPr>
          <w:rFonts w:ascii="Calibri" w:hAnsi="Calibri" w:cs="Calibri"/>
          <w:b/>
          <w:bCs/>
          <w:color w:val="000000"/>
          <w:sz w:val="20"/>
          <w:szCs w:val="20"/>
        </w:rPr>
        <w:t> </w:t>
      </w:r>
    </w:p>
    <w:p w:rsidR="00E85A1E" w:rsidRDefault="00E85A1E" w:rsidP="00E85A1E">
      <w:pPr>
        <w:pStyle w:val="NormalWeb"/>
        <w:spacing w:before="0" w:beforeAutospacing="0" w:after="0" w:afterAutospacing="0"/>
        <w:jc w:val="right"/>
        <w:rPr>
          <w:color w:val="000000"/>
          <w:sz w:val="27"/>
          <w:szCs w:val="27"/>
        </w:rPr>
      </w:pPr>
      <w:r>
        <w:rPr>
          <w:rFonts w:ascii="Calibri" w:hAnsi="Calibri" w:cs="Calibri"/>
          <w:b/>
          <w:bCs/>
          <w:color w:val="000000"/>
          <w:sz w:val="20"/>
          <w:szCs w:val="20"/>
        </w:rPr>
        <w:t> </w:t>
      </w:r>
    </w:p>
    <w:p w:rsidR="00E85A1E" w:rsidRDefault="00E85A1E" w:rsidP="00E85A1E">
      <w:pPr>
        <w:pStyle w:val="NormalWeb"/>
        <w:spacing w:before="0" w:beforeAutospacing="0" w:after="0" w:afterAutospacing="0"/>
        <w:jc w:val="center"/>
        <w:rPr>
          <w:color w:val="000000"/>
          <w:sz w:val="27"/>
          <w:szCs w:val="27"/>
        </w:rPr>
      </w:pPr>
      <w:r>
        <w:rPr>
          <w:rFonts w:ascii="Calibri" w:hAnsi="Calibri" w:cs="Calibri"/>
          <w:b/>
          <w:bCs/>
          <w:color w:val="000000"/>
        </w:rPr>
        <w:t> </w:t>
      </w:r>
    </w:p>
    <w:p w:rsidR="00E85A1E" w:rsidRDefault="00E85A1E" w:rsidP="00E85A1E">
      <w:pPr>
        <w:pStyle w:val="NormalWeb"/>
        <w:spacing w:before="0" w:beforeAutospacing="0" w:after="0" w:afterAutospacing="0"/>
        <w:jc w:val="center"/>
        <w:rPr>
          <w:color w:val="000000"/>
          <w:sz w:val="27"/>
          <w:szCs w:val="27"/>
        </w:rPr>
      </w:pPr>
      <w:r>
        <w:rPr>
          <w:rFonts w:ascii="GHEA Grapalat" w:hAnsi="GHEA Grapalat"/>
          <w:b/>
          <w:bCs/>
          <w:color w:val="000000"/>
        </w:rPr>
        <w:t>ССЫЛКА</w:t>
      </w:r>
    </w:p>
    <w:p w:rsidR="00E85A1E" w:rsidRDefault="00E85A1E" w:rsidP="00E85A1E">
      <w:pPr>
        <w:pStyle w:val="NormalWeb"/>
        <w:spacing w:before="0" w:beforeAutospacing="0" w:after="0" w:afterAutospacing="0"/>
        <w:jc w:val="center"/>
        <w:rPr>
          <w:color w:val="000000"/>
          <w:sz w:val="27"/>
          <w:szCs w:val="27"/>
        </w:rPr>
      </w:pPr>
      <w:r>
        <w:rPr>
          <w:rFonts w:ascii="GHEA Grapalat" w:hAnsi="GHEA Grapalat"/>
          <w:b/>
          <w:bCs/>
          <w:color w:val="000000"/>
        </w:rPr>
        <w:t>ОБ ОСНОВНОМ ПЕРСОНАЛЕ, ПРЕДЛОЖЕННОМ УЧАСТНИКОМ</w:t>
      </w:r>
    </w:p>
    <w:p w:rsidR="00E85A1E" w:rsidRDefault="00E85A1E" w:rsidP="00E85A1E">
      <w:pPr>
        <w:pStyle w:val="NormalWeb"/>
        <w:spacing w:before="0" w:beforeAutospacing="0" w:after="0" w:afterAutospacing="0"/>
        <w:jc w:val="right"/>
        <w:rPr>
          <w:color w:val="000000"/>
          <w:sz w:val="27"/>
          <w:szCs w:val="27"/>
        </w:rPr>
      </w:pPr>
      <w:r>
        <w:rPr>
          <w:rFonts w:ascii="Calibri" w:hAnsi="Calibri" w:cs="Calibri"/>
          <w:b/>
          <w:bCs/>
          <w:color w:val="000000"/>
          <w:sz w:val="20"/>
          <w:szCs w:val="20"/>
        </w:rPr>
        <w:t> </w:t>
      </w:r>
    </w:p>
    <w:tbl>
      <w:tblPr>
        <w:tblW w:w="10486" w:type="dxa"/>
        <w:tblInd w:w="-743" w:type="dxa"/>
        <w:tblCellMar>
          <w:left w:w="0" w:type="dxa"/>
          <w:right w:w="0" w:type="dxa"/>
        </w:tblCellMar>
        <w:tblLook w:val="04A0" w:firstRow="1" w:lastRow="0" w:firstColumn="1" w:lastColumn="0" w:noHBand="0" w:noVBand="1"/>
      </w:tblPr>
      <w:tblGrid>
        <w:gridCol w:w="1520"/>
        <w:gridCol w:w="2414"/>
        <w:gridCol w:w="2072"/>
        <w:gridCol w:w="2543"/>
        <w:gridCol w:w="1937"/>
      </w:tblGrid>
      <w:tr w:rsidR="00E85A1E" w:rsidTr="001C0262">
        <w:trPr>
          <w:trHeight w:val="265"/>
        </w:trPr>
        <w:tc>
          <w:tcPr>
            <w:tcW w:w="10486"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5A1E" w:rsidRDefault="00E85A1E" w:rsidP="001C0262">
            <w:pPr>
              <w:pStyle w:val="NormalWeb"/>
              <w:spacing w:before="0" w:beforeAutospacing="0" w:after="0" w:afterAutospacing="0" w:line="300" w:lineRule="atLeast"/>
              <w:ind w:firstLine="567"/>
              <w:jc w:val="center"/>
              <w:rPr>
                <w:sz w:val="20"/>
                <w:szCs w:val="20"/>
              </w:rPr>
            </w:pPr>
            <w:r>
              <w:rPr>
                <w:rFonts w:ascii="GHEA Grapalat" w:hAnsi="GHEA Grapalat"/>
                <w:sz w:val="20"/>
                <w:szCs w:val="20"/>
              </w:rPr>
              <w:t>Специалисты</w:t>
            </w:r>
            <w:r>
              <w:rPr>
                <w:rFonts w:ascii="Calibri" w:hAnsi="Calibri" w:cs="Calibri"/>
                <w:sz w:val="20"/>
                <w:szCs w:val="20"/>
              </w:rPr>
              <w:t> </w:t>
            </w:r>
            <w:r>
              <w:rPr>
                <w:rFonts w:ascii="GHEA Grapalat" w:hAnsi="GHEA Grapalat"/>
                <w:sz w:val="20"/>
                <w:szCs w:val="20"/>
              </w:rPr>
              <w:t>включены в</w:t>
            </w:r>
            <w:r>
              <w:rPr>
                <w:rFonts w:ascii="Calibri" w:hAnsi="Calibri" w:cs="Calibri"/>
                <w:sz w:val="20"/>
                <w:szCs w:val="20"/>
              </w:rPr>
              <w:t> </w:t>
            </w:r>
            <w:r>
              <w:rPr>
                <w:rFonts w:ascii="GHEA Grapalat" w:hAnsi="GHEA Grapalat"/>
                <w:sz w:val="20"/>
                <w:szCs w:val="20"/>
              </w:rPr>
              <w:t>основной</w:t>
            </w:r>
            <w:r>
              <w:rPr>
                <w:rFonts w:ascii="Calibri" w:hAnsi="Calibri" w:cs="Calibri"/>
                <w:sz w:val="20"/>
                <w:szCs w:val="20"/>
              </w:rPr>
              <w:t> </w:t>
            </w:r>
            <w:r>
              <w:rPr>
                <w:rFonts w:ascii="GHEA Grapalat" w:hAnsi="GHEA Grapalat"/>
                <w:sz w:val="20"/>
                <w:szCs w:val="20"/>
              </w:rPr>
              <w:t>состав</w:t>
            </w:r>
          </w:p>
        </w:tc>
      </w:tr>
      <w:tr w:rsidR="00E85A1E" w:rsidTr="001C0262">
        <w:trPr>
          <w:trHeight w:val="265"/>
        </w:trPr>
        <w:tc>
          <w:tcPr>
            <w:tcW w:w="1520"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85A1E" w:rsidRDefault="00E85A1E" w:rsidP="001C0262">
            <w:pPr>
              <w:pStyle w:val="NormalWeb"/>
              <w:spacing w:before="0" w:beforeAutospacing="0" w:after="0" w:afterAutospacing="0" w:line="300" w:lineRule="atLeast"/>
              <w:jc w:val="center"/>
              <w:rPr>
                <w:sz w:val="20"/>
                <w:szCs w:val="20"/>
              </w:rPr>
            </w:pPr>
            <w:r>
              <w:rPr>
                <w:rFonts w:ascii="GHEA Grapalat" w:hAnsi="GHEA Grapalat"/>
                <w:sz w:val="20"/>
                <w:szCs w:val="20"/>
              </w:rPr>
              <w:t>имя</w:t>
            </w:r>
            <w:r>
              <w:rPr>
                <w:rFonts w:ascii="Calibri" w:hAnsi="Calibri" w:cs="Calibri"/>
                <w:sz w:val="20"/>
                <w:szCs w:val="20"/>
              </w:rPr>
              <w:t> </w:t>
            </w:r>
            <w:r>
              <w:rPr>
                <w:rFonts w:ascii="GHEA Grapalat" w:hAnsi="GHEA Grapalat"/>
                <w:sz w:val="20"/>
                <w:szCs w:val="20"/>
              </w:rPr>
              <w:t>,</w:t>
            </w:r>
            <w:r>
              <w:rPr>
                <w:rFonts w:ascii="Calibri" w:hAnsi="Calibri" w:cs="Calibri"/>
                <w:sz w:val="20"/>
                <w:szCs w:val="20"/>
              </w:rPr>
              <w:t> </w:t>
            </w:r>
            <w:r>
              <w:rPr>
                <w:rFonts w:ascii="GHEA Grapalat" w:hAnsi="GHEA Grapalat"/>
                <w:sz w:val="20"/>
                <w:szCs w:val="20"/>
              </w:rPr>
              <w:t>фамилия</w:t>
            </w:r>
          </w:p>
        </w:tc>
        <w:tc>
          <w:tcPr>
            <w:tcW w:w="241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85A1E" w:rsidRDefault="00E85A1E" w:rsidP="001C0262">
            <w:pPr>
              <w:pStyle w:val="NormalWeb"/>
              <w:spacing w:before="0" w:beforeAutospacing="0" w:after="0" w:afterAutospacing="0" w:line="300" w:lineRule="atLeast"/>
              <w:jc w:val="center"/>
              <w:rPr>
                <w:sz w:val="20"/>
                <w:szCs w:val="20"/>
              </w:rPr>
            </w:pPr>
            <w:r>
              <w:rPr>
                <w:rFonts w:ascii="GHEA Grapalat" w:hAnsi="GHEA Grapalat"/>
                <w:sz w:val="20"/>
                <w:szCs w:val="20"/>
              </w:rPr>
              <w:t>Квалификация:</w:t>
            </w:r>
          </w:p>
        </w:tc>
        <w:tc>
          <w:tcPr>
            <w:tcW w:w="461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5A1E" w:rsidRDefault="00E85A1E" w:rsidP="001C0262">
            <w:pPr>
              <w:pStyle w:val="NormalWeb"/>
              <w:spacing w:before="0" w:beforeAutospacing="0" w:after="0" w:afterAutospacing="0" w:line="300" w:lineRule="atLeast"/>
              <w:ind w:firstLine="567"/>
              <w:jc w:val="both"/>
              <w:rPr>
                <w:sz w:val="20"/>
                <w:szCs w:val="20"/>
              </w:rPr>
            </w:pPr>
            <w:r>
              <w:rPr>
                <w:rFonts w:ascii="GHEA Grapalat" w:hAnsi="GHEA Grapalat"/>
                <w:sz w:val="20"/>
                <w:szCs w:val="20"/>
                <w:shd w:val="clear" w:color="auto" w:fill="C9D7F1"/>
              </w:rPr>
              <w:t>опыт</w:t>
            </w:r>
            <w:r>
              <w:rPr>
                <w:rFonts w:ascii="Calibri" w:hAnsi="Calibri" w:cs="Calibri"/>
                <w:sz w:val="20"/>
                <w:szCs w:val="20"/>
                <w:shd w:val="clear" w:color="auto" w:fill="C9D7F1"/>
              </w:rPr>
              <w:t> </w:t>
            </w:r>
            <w:r>
              <w:rPr>
                <w:rFonts w:ascii="GHEA Grapalat" w:hAnsi="GHEA Grapalat"/>
                <w:sz w:val="20"/>
                <w:szCs w:val="20"/>
                <w:shd w:val="clear" w:color="auto" w:fill="C9D7F1"/>
              </w:rPr>
              <w:t>работы</w:t>
            </w:r>
          </w:p>
        </w:tc>
        <w:tc>
          <w:tcPr>
            <w:tcW w:w="1937"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5A1E" w:rsidRDefault="00E85A1E" w:rsidP="001C0262">
            <w:pPr>
              <w:pStyle w:val="NormalWeb"/>
              <w:spacing w:before="0" w:beforeAutospacing="0" w:after="0" w:afterAutospacing="0" w:line="300" w:lineRule="atLeast"/>
              <w:jc w:val="center"/>
              <w:rPr>
                <w:sz w:val="20"/>
                <w:szCs w:val="20"/>
              </w:rPr>
            </w:pPr>
            <w:r>
              <w:rPr>
                <w:rFonts w:ascii="GHEA Grapalat" w:hAnsi="GHEA Grapalat"/>
                <w:sz w:val="20"/>
                <w:szCs w:val="20"/>
              </w:rPr>
              <w:t>Имя</w:t>
            </w:r>
            <w:r>
              <w:rPr>
                <w:rFonts w:ascii="Calibri" w:hAnsi="Calibri" w:cs="Calibri"/>
                <w:sz w:val="20"/>
                <w:szCs w:val="20"/>
              </w:rPr>
              <w:t> </w:t>
            </w:r>
            <w:r>
              <w:rPr>
                <w:rFonts w:ascii="GHEA Grapalat" w:hAnsi="GHEA Grapalat"/>
                <w:sz w:val="20"/>
                <w:szCs w:val="20"/>
              </w:rPr>
              <w:t>работодателя</w:t>
            </w:r>
            <w:r>
              <w:rPr>
                <w:rFonts w:ascii="Calibri" w:hAnsi="Calibri" w:cs="Calibri"/>
                <w:sz w:val="20"/>
                <w:szCs w:val="20"/>
              </w:rPr>
              <w:t> </w:t>
            </w:r>
            <w:r>
              <w:rPr>
                <w:rFonts w:ascii="GHEA Grapalat" w:hAnsi="GHEA Grapalat"/>
                <w:sz w:val="20"/>
                <w:szCs w:val="20"/>
              </w:rPr>
              <w:t>:</w:t>
            </w:r>
          </w:p>
        </w:tc>
      </w:tr>
      <w:tr w:rsidR="00E85A1E" w:rsidTr="001C0262">
        <w:trPr>
          <w:trHeight w:val="44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85A1E" w:rsidRDefault="00E85A1E" w:rsidP="001C0262">
            <w:pPr>
              <w:rPr>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85A1E" w:rsidRDefault="00E85A1E" w:rsidP="001C0262">
            <w:pPr>
              <w:rPr>
                <w:sz w:val="20"/>
                <w:szCs w:val="20"/>
              </w:rPr>
            </w:pPr>
          </w:p>
        </w:tc>
        <w:tc>
          <w:tcPr>
            <w:tcW w:w="20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5A1E" w:rsidRDefault="00E85A1E" w:rsidP="001C0262">
            <w:pPr>
              <w:pStyle w:val="NormalWeb"/>
              <w:spacing w:before="0" w:beforeAutospacing="0" w:after="0" w:afterAutospacing="0" w:line="300" w:lineRule="atLeast"/>
              <w:jc w:val="center"/>
              <w:rPr>
                <w:sz w:val="20"/>
                <w:szCs w:val="20"/>
              </w:rPr>
            </w:pPr>
            <w:r>
              <w:rPr>
                <w:rFonts w:ascii="GHEA Grapalat" w:hAnsi="GHEA Grapalat"/>
                <w:sz w:val="20"/>
                <w:szCs w:val="20"/>
              </w:rPr>
              <w:t>период:</w:t>
            </w:r>
          </w:p>
        </w:tc>
        <w:tc>
          <w:tcPr>
            <w:tcW w:w="25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85A1E" w:rsidRDefault="00E85A1E" w:rsidP="001C0262">
            <w:pPr>
              <w:pStyle w:val="NormalWeb"/>
              <w:spacing w:before="0" w:beforeAutospacing="0" w:after="0" w:afterAutospacing="0" w:line="300" w:lineRule="atLeast"/>
              <w:jc w:val="center"/>
              <w:rPr>
                <w:sz w:val="20"/>
                <w:szCs w:val="20"/>
              </w:rPr>
            </w:pPr>
            <w:r>
              <w:rPr>
                <w:rFonts w:ascii="GHEA Grapalat" w:hAnsi="GHEA Grapalat"/>
                <w:sz w:val="20"/>
                <w:szCs w:val="20"/>
              </w:rPr>
              <w:t>бизнес -</w:t>
            </w:r>
            <w:r>
              <w:rPr>
                <w:rFonts w:ascii="Calibri" w:hAnsi="Calibri" w:cs="Calibri"/>
                <w:sz w:val="20"/>
                <w:szCs w:val="20"/>
              </w:rPr>
              <w:t> </w:t>
            </w:r>
            <w:r>
              <w:rPr>
                <w:rFonts w:ascii="GHEA Grapalat" w:hAnsi="GHEA Grapalat"/>
                <w:sz w:val="20"/>
                <w:szCs w:val="20"/>
              </w:rPr>
              <w:t>сектор</w:t>
            </w:r>
            <w:r>
              <w:rPr>
                <w:rFonts w:ascii="Calibri" w:hAnsi="Calibri" w:cs="Calibri"/>
                <w:sz w:val="20"/>
                <w:szCs w:val="20"/>
              </w:rPr>
              <w:t> </w:t>
            </w:r>
            <w:r>
              <w:rPr>
                <w:rFonts w:ascii="GHEA Grapalat" w:hAnsi="GHEA Grapalat"/>
                <w:sz w:val="20"/>
                <w:szCs w:val="20"/>
              </w:rPr>
              <w:t>и</w:t>
            </w:r>
            <w:r>
              <w:rPr>
                <w:rFonts w:ascii="Calibri" w:hAnsi="Calibri" w:cs="Calibri"/>
                <w:sz w:val="20"/>
                <w:szCs w:val="20"/>
              </w:rPr>
              <w:t> </w:t>
            </w:r>
            <w:r>
              <w:rPr>
                <w:rFonts w:ascii="GHEA Grapalat" w:hAnsi="GHEA Grapalat"/>
                <w:sz w:val="20"/>
                <w:szCs w:val="20"/>
              </w:rPr>
              <w:t>работа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85A1E" w:rsidRDefault="00E85A1E" w:rsidP="001C0262">
            <w:pPr>
              <w:rPr>
                <w:sz w:val="20"/>
                <w:szCs w:val="20"/>
              </w:rPr>
            </w:pPr>
          </w:p>
        </w:tc>
      </w:tr>
      <w:tr w:rsidR="00E85A1E" w:rsidTr="001C0262">
        <w:trPr>
          <w:trHeight w:val="181"/>
        </w:trPr>
        <w:tc>
          <w:tcPr>
            <w:tcW w:w="1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5A1E" w:rsidRDefault="00E85A1E" w:rsidP="001C0262">
            <w:pPr>
              <w:pStyle w:val="NormalWeb"/>
              <w:spacing w:before="0" w:beforeAutospacing="0" w:after="0" w:afterAutospacing="0" w:line="300" w:lineRule="atLeast"/>
              <w:ind w:firstLine="567"/>
              <w:jc w:val="both"/>
              <w:rPr>
                <w:sz w:val="20"/>
                <w:szCs w:val="20"/>
              </w:rPr>
            </w:pPr>
            <w:r>
              <w:rPr>
                <w:rFonts w:ascii="GHEA Grapalat" w:hAnsi="GHEA Grapalat"/>
                <w:sz w:val="20"/>
                <w:szCs w:val="20"/>
              </w:rPr>
              <w:t>1:</w:t>
            </w:r>
          </w:p>
        </w:tc>
        <w:tc>
          <w:tcPr>
            <w:tcW w:w="24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5A1E" w:rsidRDefault="00E85A1E" w:rsidP="001C0262">
            <w:pPr>
              <w:pStyle w:val="NormalWeb"/>
              <w:spacing w:before="0" w:beforeAutospacing="0" w:after="0" w:afterAutospacing="0" w:line="300" w:lineRule="atLeast"/>
              <w:jc w:val="center"/>
              <w:rPr>
                <w:sz w:val="20"/>
                <w:szCs w:val="20"/>
              </w:rPr>
            </w:pPr>
            <w:r>
              <w:rPr>
                <w:rFonts w:ascii="GHEA Grapalat" w:hAnsi="GHEA Grapalat"/>
                <w:sz w:val="20"/>
                <w:szCs w:val="20"/>
              </w:rPr>
              <w:t>2:</w:t>
            </w:r>
          </w:p>
        </w:tc>
        <w:tc>
          <w:tcPr>
            <w:tcW w:w="20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5A1E" w:rsidRDefault="00E85A1E" w:rsidP="001C0262">
            <w:pPr>
              <w:pStyle w:val="NormalWeb"/>
              <w:spacing w:before="0" w:beforeAutospacing="0" w:after="0" w:afterAutospacing="0" w:line="300" w:lineRule="atLeast"/>
              <w:jc w:val="center"/>
              <w:rPr>
                <w:sz w:val="20"/>
                <w:szCs w:val="20"/>
              </w:rPr>
            </w:pPr>
            <w:r>
              <w:rPr>
                <w:rFonts w:ascii="GHEA Grapalat" w:hAnsi="GHEA Grapalat"/>
                <w:sz w:val="20"/>
                <w:szCs w:val="20"/>
              </w:rPr>
              <w:t>3:</w:t>
            </w:r>
          </w:p>
        </w:tc>
        <w:tc>
          <w:tcPr>
            <w:tcW w:w="25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5A1E" w:rsidRDefault="00E85A1E" w:rsidP="001C0262">
            <w:pPr>
              <w:pStyle w:val="NormalWeb"/>
              <w:spacing w:before="0" w:beforeAutospacing="0" w:after="0" w:afterAutospacing="0" w:line="300" w:lineRule="atLeast"/>
              <w:jc w:val="center"/>
              <w:rPr>
                <w:sz w:val="20"/>
                <w:szCs w:val="20"/>
              </w:rPr>
            </w:pPr>
            <w:r>
              <w:rPr>
                <w:rFonts w:ascii="GHEA Grapalat" w:hAnsi="GHEA Grapalat"/>
                <w:sz w:val="20"/>
                <w:szCs w:val="20"/>
              </w:rPr>
              <w:t>4:</w:t>
            </w:r>
          </w:p>
        </w:tc>
        <w:tc>
          <w:tcPr>
            <w:tcW w:w="19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5A1E" w:rsidRDefault="00E85A1E" w:rsidP="001C0262">
            <w:pPr>
              <w:pStyle w:val="NormalWeb"/>
              <w:spacing w:before="0" w:beforeAutospacing="0" w:after="0" w:afterAutospacing="0" w:line="300" w:lineRule="atLeast"/>
              <w:jc w:val="center"/>
              <w:rPr>
                <w:sz w:val="20"/>
                <w:szCs w:val="20"/>
              </w:rPr>
            </w:pPr>
            <w:r>
              <w:rPr>
                <w:rFonts w:ascii="GHEA Grapalat" w:hAnsi="GHEA Grapalat"/>
                <w:sz w:val="20"/>
                <w:szCs w:val="20"/>
              </w:rPr>
              <w:t>5:</w:t>
            </w:r>
          </w:p>
        </w:tc>
      </w:tr>
      <w:tr w:rsidR="00E85A1E" w:rsidTr="001C0262">
        <w:trPr>
          <w:trHeight w:val="181"/>
        </w:trPr>
        <w:tc>
          <w:tcPr>
            <w:tcW w:w="1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5A1E" w:rsidRDefault="00E85A1E" w:rsidP="001C0262">
            <w:pPr>
              <w:pStyle w:val="NormalWeb"/>
              <w:spacing w:before="0" w:beforeAutospacing="0" w:after="0" w:afterAutospacing="0" w:line="300" w:lineRule="atLeast"/>
              <w:ind w:firstLine="567"/>
              <w:jc w:val="both"/>
              <w:rPr>
                <w:sz w:val="20"/>
                <w:szCs w:val="20"/>
              </w:rPr>
            </w:pPr>
            <w:r>
              <w:rPr>
                <w:rFonts w:ascii="Calibri" w:hAnsi="Calibri" w:cs="Calibri"/>
                <w:sz w:val="20"/>
                <w:szCs w:val="20"/>
              </w:rPr>
              <w:t> </w:t>
            </w:r>
          </w:p>
        </w:tc>
        <w:tc>
          <w:tcPr>
            <w:tcW w:w="24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5A1E" w:rsidRDefault="00E85A1E" w:rsidP="001C0262">
            <w:pPr>
              <w:pStyle w:val="NormalWeb"/>
              <w:spacing w:before="0" w:beforeAutospacing="0" w:after="0" w:afterAutospacing="0" w:line="300" w:lineRule="atLeast"/>
              <w:jc w:val="center"/>
              <w:rPr>
                <w:sz w:val="20"/>
                <w:szCs w:val="20"/>
              </w:rPr>
            </w:pPr>
            <w:r>
              <w:rPr>
                <w:rFonts w:ascii="Calibri" w:hAnsi="Calibri" w:cs="Calibri"/>
                <w:sz w:val="20"/>
                <w:szCs w:val="20"/>
              </w:rPr>
              <w:t> </w:t>
            </w:r>
          </w:p>
        </w:tc>
        <w:tc>
          <w:tcPr>
            <w:tcW w:w="20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5A1E" w:rsidRDefault="00E85A1E" w:rsidP="001C0262">
            <w:pPr>
              <w:pStyle w:val="NormalWeb"/>
              <w:spacing w:before="0" w:beforeAutospacing="0" w:after="0" w:afterAutospacing="0" w:line="300" w:lineRule="atLeast"/>
              <w:jc w:val="center"/>
              <w:rPr>
                <w:sz w:val="20"/>
                <w:szCs w:val="20"/>
              </w:rPr>
            </w:pPr>
            <w:r>
              <w:rPr>
                <w:rFonts w:ascii="Calibri" w:hAnsi="Calibri" w:cs="Calibri"/>
                <w:sz w:val="20"/>
                <w:szCs w:val="20"/>
              </w:rPr>
              <w:t> </w:t>
            </w:r>
          </w:p>
        </w:tc>
        <w:tc>
          <w:tcPr>
            <w:tcW w:w="25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5A1E" w:rsidRDefault="00E85A1E" w:rsidP="001C0262">
            <w:pPr>
              <w:pStyle w:val="NormalWeb"/>
              <w:spacing w:before="0" w:beforeAutospacing="0" w:after="0" w:afterAutospacing="0" w:line="300" w:lineRule="atLeast"/>
              <w:jc w:val="center"/>
              <w:rPr>
                <w:sz w:val="20"/>
                <w:szCs w:val="20"/>
              </w:rPr>
            </w:pPr>
            <w:r>
              <w:rPr>
                <w:rFonts w:ascii="Calibri" w:hAnsi="Calibri" w:cs="Calibri"/>
                <w:sz w:val="20"/>
                <w:szCs w:val="20"/>
              </w:rPr>
              <w:t> </w:t>
            </w:r>
          </w:p>
        </w:tc>
        <w:tc>
          <w:tcPr>
            <w:tcW w:w="19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5A1E" w:rsidRDefault="00E85A1E" w:rsidP="001C0262">
            <w:pPr>
              <w:pStyle w:val="NormalWeb"/>
              <w:spacing w:before="0" w:beforeAutospacing="0" w:after="0" w:afterAutospacing="0" w:line="300" w:lineRule="atLeast"/>
              <w:jc w:val="center"/>
              <w:rPr>
                <w:sz w:val="20"/>
                <w:szCs w:val="20"/>
              </w:rPr>
            </w:pPr>
            <w:r>
              <w:rPr>
                <w:rFonts w:ascii="Calibri" w:hAnsi="Calibri" w:cs="Calibri"/>
                <w:sz w:val="20"/>
                <w:szCs w:val="20"/>
              </w:rPr>
              <w:t> </w:t>
            </w:r>
          </w:p>
        </w:tc>
      </w:tr>
    </w:tbl>
    <w:p w:rsidR="00E85A1E" w:rsidRDefault="00E85A1E" w:rsidP="00E85A1E">
      <w:pPr>
        <w:pStyle w:val="NormalWeb"/>
        <w:spacing w:before="0" w:beforeAutospacing="0" w:after="0" w:afterAutospacing="0"/>
        <w:jc w:val="right"/>
        <w:rPr>
          <w:color w:val="000000"/>
          <w:sz w:val="27"/>
          <w:szCs w:val="27"/>
        </w:rPr>
      </w:pPr>
      <w:r>
        <w:rPr>
          <w:rFonts w:ascii="Calibri" w:hAnsi="Calibri" w:cs="Calibri"/>
          <w:b/>
          <w:bCs/>
          <w:color w:val="000000"/>
          <w:sz w:val="20"/>
          <w:szCs w:val="20"/>
        </w:rPr>
        <w:t> </w:t>
      </w:r>
    </w:p>
    <w:p w:rsidR="00E85A1E" w:rsidRDefault="00E85A1E" w:rsidP="00E85A1E">
      <w:pPr>
        <w:pStyle w:val="NormalWeb"/>
        <w:spacing w:before="0" w:beforeAutospacing="0" w:after="0" w:afterAutospacing="0"/>
        <w:jc w:val="right"/>
        <w:rPr>
          <w:color w:val="000000"/>
          <w:sz w:val="27"/>
          <w:szCs w:val="27"/>
        </w:rPr>
      </w:pPr>
      <w:r>
        <w:rPr>
          <w:rFonts w:ascii="Calibri" w:hAnsi="Calibri" w:cs="Calibri"/>
          <w:b/>
          <w:bCs/>
          <w:color w:val="000000"/>
          <w:sz w:val="20"/>
          <w:szCs w:val="20"/>
        </w:rPr>
        <w:t> </w:t>
      </w:r>
    </w:p>
    <w:p w:rsidR="00E85A1E" w:rsidRDefault="00E85A1E" w:rsidP="00E85A1E">
      <w:pPr>
        <w:pStyle w:val="NormalWeb"/>
        <w:spacing w:before="0" w:beforeAutospacing="0" w:after="0" w:afterAutospacing="0"/>
        <w:jc w:val="right"/>
        <w:rPr>
          <w:color w:val="000000"/>
          <w:sz w:val="27"/>
          <w:szCs w:val="27"/>
        </w:rPr>
      </w:pPr>
      <w:r>
        <w:rPr>
          <w:rFonts w:ascii="Calibri" w:hAnsi="Calibri" w:cs="Calibri"/>
          <w:b/>
          <w:bCs/>
          <w:color w:val="000000"/>
          <w:sz w:val="20"/>
          <w:szCs w:val="20"/>
        </w:rPr>
        <w:t> </w:t>
      </w:r>
    </w:p>
    <w:p w:rsidR="00E85A1E" w:rsidRDefault="00E85A1E" w:rsidP="00E85A1E">
      <w:pPr>
        <w:pStyle w:val="NormalWeb"/>
        <w:jc w:val="both"/>
        <w:rPr>
          <w:color w:val="000000"/>
          <w:sz w:val="27"/>
          <w:szCs w:val="27"/>
        </w:rPr>
      </w:pPr>
      <w:r w:rsidRPr="00C45F5D">
        <w:rPr>
          <w:rFonts w:ascii="GHEA Grapalat" w:hAnsi="GHEA Grapalat"/>
          <w:b/>
          <w:bCs/>
          <w:i/>
          <w:iCs/>
          <w:color w:val="000000"/>
          <w:sz w:val="22"/>
          <w:szCs w:val="22"/>
        </w:rPr>
        <w:t xml:space="preserve">Прикреплено в рамках процедуры с кодом </w:t>
      </w:r>
      <w:r w:rsidR="009E6974" w:rsidRPr="009E6974">
        <w:rPr>
          <w:rFonts w:ascii="GHEA Grapalat" w:hAnsi="GHEA Grapalat"/>
          <w:b/>
          <w:bCs/>
          <w:i/>
          <w:iCs/>
          <w:color w:val="000000"/>
          <w:sz w:val="22"/>
          <w:szCs w:val="22"/>
        </w:rPr>
        <w:t>ԳՀ–ԲՄԽԾՁԲ-23/17</w:t>
      </w:r>
      <w:r w:rsidRPr="009E6974">
        <w:rPr>
          <w:rFonts w:ascii="GHEA Grapalat" w:hAnsi="GHEA Grapalat"/>
          <w:b/>
          <w:bCs/>
          <w:i/>
          <w:iCs/>
          <w:color w:val="000000"/>
          <w:sz w:val="22"/>
          <w:szCs w:val="22"/>
        </w:rPr>
        <w:t xml:space="preserve"> </w:t>
      </w:r>
      <w:r w:rsidRPr="00C45F5D">
        <w:rPr>
          <w:rFonts w:ascii="GHEA Grapalat" w:hAnsi="GHEA Grapalat"/>
          <w:b/>
          <w:bCs/>
          <w:i/>
          <w:iCs/>
          <w:color w:val="000000"/>
          <w:sz w:val="22"/>
          <w:szCs w:val="22"/>
        </w:rPr>
        <w:t>(Письменные договоренности, утвержденные специалистами, привлеченными к номинированному персоналу, об их привлечении к выполняемым работам, а также копии паспортов специалистов, квалификационных документов (диплом, аттестат, аттестат и т. Д.).</w:t>
      </w:r>
    </w:p>
    <w:p w:rsidR="00E85A1E" w:rsidRDefault="00E85A1E" w:rsidP="00E85A1E">
      <w:pPr>
        <w:pStyle w:val="NormalWeb"/>
        <w:spacing w:before="0" w:beforeAutospacing="0" w:after="0" w:afterAutospacing="0"/>
        <w:jc w:val="both"/>
        <w:rPr>
          <w:color w:val="000000"/>
          <w:sz w:val="27"/>
          <w:szCs w:val="27"/>
        </w:rPr>
      </w:pPr>
      <w:r>
        <w:rPr>
          <w:rFonts w:ascii="Calibri" w:hAnsi="Calibri" w:cs="Calibri"/>
          <w:b/>
          <w:bCs/>
          <w:color w:val="000000"/>
          <w:sz w:val="20"/>
          <w:szCs w:val="20"/>
        </w:rPr>
        <w:t> </w:t>
      </w:r>
    </w:p>
    <w:p w:rsidR="00E85A1E" w:rsidRDefault="00E85A1E" w:rsidP="00E85A1E">
      <w:pPr>
        <w:pStyle w:val="NormalWeb"/>
        <w:spacing w:before="0" w:beforeAutospacing="0" w:after="0" w:afterAutospacing="0"/>
        <w:jc w:val="right"/>
        <w:rPr>
          <w:color w:val="000000"/>
          <w:sz w:val="27"/>
          <w:szCs w:val="27"/>
        </w:rPr>
      </w:pPr>
      <w:r>
        <w:rPr>
          <w:rFonts w:ascii="Calibri" w:hAnsi="Calibri" w:cs="Calibri"/>
          <w:b/>
          <w:bCs/>
          <w:color w:val="000000"/>
          <w:sz w:val="20"/>
          <w:szCs w:val="20"/>
        </w:rPr>
        <w:t> </w:t>
      </w:r>
    </w:p>
    <w:p w:rsidR="00E85A1E" w:rsidRDefault="00E85A1E" w:rsidP="00E85A1E">
      <w:pPr>
        <w:pStyle w:val="NormalWeb"/>
        <w:spacing w:before="0" w:beforeAutospacing="0" w:after="0" w:afterAutospacing="0"/>
        <w:jc w:val="right"/>
        <w:rPr>
          <w:color w:val="000000"/>
          <w:sz w:val="27"/>
          <w:szCs w:val="27"/>
        </w:rPr>
      </w:pPr>
      <w:r>
        <w:rPr>
          <w:rFonts w:ascii="Calibri" w:hAnsi="Calibri" w:cs="Calibri"/>
          <w:b/>
          <w:bCs/>
          <w:color w:val="000000"/>
          <w:sz w:val="20"/>
          <w:szCs w:val="20"/>
        </w:rPr>
        <w:t> </w:t>
      </w:r>
    </w:p>
    <w:p w:rsidR="00E85A1E" w:rsidRDefault="00E85A1E" w:rsidP="00E85A1E">
      <w:pPr>
        <w:pStyle w:val="NormalWeb"/>
        <w:spacing w:before="0" w:beforeAutospacing="0" w:after="0" w:afterAutospacing="0"/>
        <w:jc w:val="right"/>
        <w:rPr>
          <w:color w:val="000000"/>
          <w:sz w:val="27"/>
          <w:szCs w:val="27"/>
        </w:rPr>
      </w:pPr>
      <w:r>
        <w:rPr>
          <w:rFonts w:ascii="Calibri" w:hAnsi="Calibri" w:cs="Calibri"/>
          <w:b/>
          <w:bCs/>
          <w:color w:val="000000"/>
          <w:sz w:val="20"/>
          <w:szCs w:val="20"/>
        </w:rPr>
        <w:t> </w:t>
      </w:r>
    </w:p>
    <w:p w:rsidR="00E85A1E" w:rsidRPr="000C1746" w:rsidRDefault="00E85A1E" w:rsidP="00E85A1E">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E85A1E" w:rsidRPr="000C1746" w:rsidRDefault="00E85A1E" w:rsidP="00E85A1E">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E85A1E" w:rsidRPr="000C1746" w:rsidRDefault="00E85A1E" w:rsidP="00E85A1E">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E85A1E" w:rsidRPr="009044F1" w:rsidRDefault="00E85A1E" w:rsidP="00E85A1E">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E85A1E" w:rsidRDefault="00E85A1E" w:rsidP="00E85A1E">
      <w:pPr>
        <w:pStyle w:val="NormalWeb"/>
        <w:spacing w:before="0" w:beforeAutospacing="0" w:after="0" w:afterAutospacing="0"/>
        <w:jc w:val="right"/>
        <w:rPr>
          <w:color w:val="000000"/>
          <w:sz w:val="27"/>
          <w:szCs w:val="27"/>
        </w:rPr>
      </w:pPr>
      <w:r>
        <w:rPr>
          <w:rFonts w:ascii="Calibri" w:hAnsi="Calibri" w:cs="Calibri"/>
          <w:color w:val="000000"/>
          <w:sz w:val="20"/>
          <w:szCs w:val="20"/>
        </w:rPr>
        <w:t> </w:t>
      </w:r>
    </w:p>
    <w:p w:rsidR="00E85A1E" w:rsidRDefault="00E85A1E" w:rsidP="00E85A1E">
      <w:pPr>
        <w:pStyle w:val="NormalWeb"/>
        <w:spacing w:before="0" w:beforeAutospacing="0" w:after="0" w:afterAutospacing="0"/>
        <w:ind w:firstLine="284"/>
        <w:jc w:val="right"/>
        <w:rPr>
          <w:rFonts w:ascii="GHEA Grapalat" w:hAnsi="GHEA Grapalat"/>
          <w:b/>
          <w:bCs/>
          <w:color w:val="000000"/>
          <w:sz w:val="20"/>
          <w:szCs w:val="20"/>
        </w:rPr>
      </w:pPr>
    </w:p>
    <w:p w:rsidR="00E85A1E" w:rsidRDefault="00E85A1E" w:rsidP="00E85A1E">
      <w:pPr>
        <w:pStyle w:val="NormalWeb"/>
        <w:spacing w:before="0" w:beforeAutospacing="0" w:after="0" w:afterAutospacing="0"/>
        <w:ind w:firstLine="284"/>
        <w:jc w:val="right"/>
        <w:rPr>
          <w:rFonts w:ascii="GHEA Grapalat" w:hAnsi="GHEA Grapalat"/>
          <w:b/>
          <w:bCs/>
          <w:color w:val="000000"/>
          <w:sz w:val="20"/>
          <w:szCs w:val="20"/>
        </w:rPr>
      </w:pPr>
    </w:p>
    <w:p w:rsidR="00E85A1E" w:rsidRDefault="00E85A1E" w:rsidP="00E85A1E">
      <w:pPr>
        <w:pStyle w:val="NormalWeb"/>
        <w:spacing w:before="0" w:beforeAutospacing="0" w:after="0" w:afterAutospacing="0"/>
        <w:ind w:firstLine="284"/>
        <w:jc w:val="right"/>
        <w:rPr>
          <w:rFonts w:ascii="GHEA Grapalat" w:hAnsi="GHEA Grapalat"/>
          <w:b/>
          <w:bCs/>
          <w:color w:val="000000"/>
          <w:sz w:val="20"/>
          <w:szCs w:val="20"/>
        </w:rPr>
      </w:pPr>
    </w:p>
    <w:p w:rsidR="00E85A1E" w:rsidRDefault="00E85A1E" w:rsidP="00652A78">
      <w:pPr>
        <w:jc w:val="right"/>
        <w:rPr>
          <w:rFonts w:ascii="GHEA Grapalat" w:hAnsi="GHEA Grapalat"/>
          <w:b/>
        </w:rPr>
      </w:pPr>
    </w:p>
    <w:p w:rsidR="00E85A1E" w:rsidRDefault="00E85A1E" w:rsidP="00652A78">
      <w:pPr>
        <w:jc w:val="right"/>
        <w:rPr>
          <w:rFonts w:ascii="GHEA Grapalat" w:hAnsi="GHEA Grapalat"/>
          <w:b/>
        </w:rPr>
      </w:pPr>
    </w:p>
    <w:p w:rsidR="00E85A1E" w:rsidRDefault="00E85A1E" w:rsidP="00652A78">
      <w:pPr>
        <w:jc w:val="right"/>
        <w:rPr>
          <w:rFonts w:ascii="GHEA Grapalat" w:hAnsi="GHEA Grapalat"/>
          <w:b/>
        </w:rPr>
      </w:pPr>
    </w:p>
    <w:p w:rsidR="00E85A1E" w:rsidRDefault="00E85A1E" w:rsidP="00652A78">
      <w:pPr>
        <w:jc w:val="right"/>
        <w:rPr>
          <w:rFonts w:ascii="GHEA Grapalat" w:hAnsi="GHEA Grapalat"/>
          <w:b/>
        </w:rPr>
      </w:pPr>
    </w:p>
    <w:p w:rsidR="00E85A1E" w:rsidRDefault="00E85A1E" w:rsidP="00652A78">
      <w:pPr>
        <w:jc w:val="right"/>
        <w:rPr>
          <w:rFonts w:ascii="GHEA Grapalat" w:hAnsi="GHEA Grapalat"/>
          <w:b/>
        </w:rPr>
      </w:pPr>
    </w:p>
    <w:p w:rsidR="00E85A1E" w:rsidRDefault="00E85A1E" w:rsidP="00652A78">
      <w:pPr>
        <w:jc w:val="right"/>
        <w:rPr>
          <w:rFonts w:ascii="GHEA Grapalat" w:hAnsi="GHEA Grapalat"/>
          <w:b/>
        </w:rPr>
      </w:pPr>
    </w:p>
    <w:p w:rsidR="0062196B" w:rsidRDefault="0062196B" w:rsidP="00652A78">
      <w:pPr>
        <w:jc w:val="right"/>
        <w:rPr>
          <w:rFonts w:ascii="GHEA Grapalat" w:hAnsi="GHEA Grapalat"/>
          <w:b/>
        </w:rPr>
      </w:pPr>
    </w:p>
    <w:p w:rsidR="0062196B" w:rsidRDefault="0062196B" w:rsidP="00652A78">
      <w:pPr>
        <w:jc w:val="right"/>
        <w:rPr>
          <w:rFonts w:ascii="GHEA Grapalat" w:hAnsi="GHEA Grapalat"/>
          <w:b/>
        </w:rPr>
      </w:pPr>
    </w:p>
    <w:p w:rsidR="0062196B" w:rsidRDefault="0062196B" w:rsidP="00652A78">
      <w:pPr>
        <w:jc w:val="right"/>
        <w:rPr>
          <w:rFonts w:ascii="GHEA Grapalat" w:hAnsi="GHEA Grapalat"/>
          <w:b/>
        </w:rPr>
      </w:pPr>
    </w:p>
    <w:p w:rsidR="0062196B" w:rsidRDefault="0062196B" w:rsidP="00652A78">
      <w:pPr>
        <w:jc w:val="right"/>
        <w:rPr>
          <w:rFonts w:ascii="GHEA Grapalat" w:hAnsi="GHEA Grapalat"/>
          <w:b/>
        </w:rPr>
      </w:pPr>
    </w:p>
    <w:p w:rsidR="0062196B" w:rsidRDefault="0062196B" w:rsidP="00652A78">
      <w:pPr>
        <w:jc w:val="right"/>
        <w:rPr>
          <w:rFonts w:ascii="GHEA Grapalat" w:hAnsi="GHEA Grapalat"/>
          <w:b/>
        </w:rPr>
      </w:pPr>
    </w:p>
    <w:p w:rsidR="0062196B" w:rsidRDefault="0062196B" w:rsidP="00652A78">
      <w:pPr>
        <w:jc w:val="right"/>
        <w:rPr>
          <w:rFonts w:ascii="GHEA Grapalat" w:hAnsi="GHEA Grapalat"/>
          <w:b/>
        </w:rPr>
      </w:pPr>
    </w:p>
    <w:p w:rsidR="0062196B" w:rsidRDefault="0062196B" w:rsidP="00652A78">
      <w:pPr>
        <w:jc w:val="right"/>
        <w:rPr>
          <w:rFonts w:ascii="GHEA Grapalat" w:hAnsi="GHEA Grapalat"/>
          <w:b/>
        </w:rPr>
      </w:pPr>
    </w:p>
    <w:p w:rsidR="0062196B" w:rsidRDefault="0062196B" w:rsidP="00652A78">
      <w:pPr>
        <w:jc w:val="right"/>
        <w:rPr>
          <w:rFonts w:ascii="GHEA Grapalat" w:hAnsi="GHEA Grapalat"/>
          <w:b/>
        </w:rPr>
      </w:pPr>
    </w:p>
    <w:p w:rsidR="00652A78" w:rsidRDefault="00652A78" w:rsidP="00652A78">
      <w:pPr>
        <w:jc w:val="right"/>
        <w:rPr>
          <w:rFonts w:ascii="GHEA Grapalat" w:hAnsi="GHEA Grapalat"/>
          <w:b/>
        </w:rPr>
      </w:pPr>
      <w:r>
        <w:rPr>
          <w:rFonts w:ascii="GHEA Grapalat" w:hAnsi="GHEA Grapalat"/>
          <w:b/>
        </w:rPr>
        <w:t>Приложение 1.</w:t>
      </w:r>
      <w:r w:rsidR="0062196B">
        <w:rPr>
          <w:rFonts w:ascii="GHEA Grapalat" w:hAnsi="GHEA Grapalat"/>
          <w:b/>
        </w:rPr>
        <w:t>3</w:t>
      </w:r>
      <w:r>
        <w:rPr>
          <w:rFonts w:ascii="GHEA Grapalat" w:hAnsi="GHEA Grapalat"/>
          <w:b/>
        </w:rPr>
        <w:t xml:space="preserve">** </w:t>
      </w:r>
    </w:p>
    <w:p w:rsidR="0062196B" w:rsidRDefault="0062196B" w:rsidP="0062196B">
      <w:pPr>
        <w:pStyle w:val="BodyTextIndent3"/>
        <w:widowControl w:val="0"/>
        <w:spacing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E24DEF" w:rsidRPr="00BF4E90">
        <w:rPr>
          <w:rFonts w:ascii="GHEA Grapalat" w:hAnsi="GHEA Grapalat"/>
          <w:b/>
          <w:sz w:val="24"/>
          <w:szCs w:val="24"/>
        </w:rPr>
        <w:t>открытый конкурс</w:t>
      </w:r>
    </w:p>
    <w:p w:rsidR="0062196B" w:rsidRPr="009E6974" w:rsidRDefault="0062196B" w:rsidP="0062196B">
      <w:pPr>
        <w:pStyle w:val="BodyTextIndent3"/>
        <w:widowControl w:val="0"/>
        <w:spacing w:line="240" w:lineRule="auto"/>
        <w:jc w:val="right"/>
        <w:rPr>
          <w:rFonts w:ascii="GHEA Grapalat" w:hAnsi="GHEA Grapalat"/>
          <w:b/>
          <w:sz w:val="24"/>
          <w:szCs w:val="24"/>
        </w:rPr>
      </w:pPr>
      <w:r w:rsidRPr="00374F4A">
        <w:rPr>
          <w:rFonts w:ascii="GHEA Grapalat" w:hAnsi="GHEA Grapalat"/>
          <w:b/>
          <w:sz w:val="24"/>
          <w:szCs w:val="24"/>
        </w:rPr>
        <w:t xml:space="preserve">под кодом </w:t>
      </w:r>
      <w:r w:rsidR="009E6974" w:rsidRPr="009E6974">
        <w:rPr>
          <w:rFonts w:ascii="GHEA Grapalat" w:hAnsi="GHEA Grapalat"/>
          <w:b/>
          <w:sz w:val="24"/>
          <w:szCs w:val="24"/>
        </w:rPr>
        <w:t>ԳՀ–ԲՄԽԾՁԲ-23/17</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6"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8E6647"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8E6647"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8E6647"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8E6647"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8E6647"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8E6647"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lastRenderedPageBreak/>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8E6647"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8E664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8E664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8E6647"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8E6647"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8E6647"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w:t>
            </w:r>
            <w:r w:rsidR="00A9306E" w:rsidRPr="00BC0F3A">
              <w:rPr>
                <w:rFonts w:ascii="GHEA Grapalat" w:eastAsia="GHEA Grapalat" w:hAnsi="GHEA Grapalat" w:cs="GHEA Grapalat"/>
              </w:rPr>
              <w:lastRenderedPageBreak/>
              <w:t>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8E664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8E664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8E6647"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8E6647"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8E6647"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8E6647"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8E664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8E6647"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8E664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8E664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lastRenderedPageBreak/>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7"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sidR="0062196B">
        <w:rPr>
          <w:rFonts w:ascii="GHEA Grapalat" w:hAnsi="GHEA Grapalat"/>
          <w:i/>
          <w:sz w:val="18"/>
          <w:szCs w:val="18"/>
        </w:rPr>
        <w:t>3</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A64F91" w:rsidRDefault="00A64F91" w:rsidP="00A64F91">
      <w:pPr>
        <w:pStyle w:val="BodyTextIndent3"/>
        <w:widowControl w:val="0"/>
        <w:spacing w:after="160" w:line="240" w:lineRule="auto"/>
        <w:ind w:firstLine="0"/>
        <w:rPr>
          <w:rFonts w:ascii="GHEA Grapalat" w:hAnsi="GHEA Grapalat"/>
          <w:b/>
          <w:sz w:val="24"/>
          <w:szCs w:val="24"/>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A64F91" w:rsidRDefault="00A64F91" w:rsidP="00A64F91">
      <w:pPr>
        <w:pStyle w:val="BodyTextIndent3"/>
        <w:widowControl w:val="0"/>
        <w:spacing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E24DEF" w:rsidRPr="00BF4E90">
        <w:rPr>
          <w:rFonts w:ascii="GHEA Grapalat" w:hAnsi="GHEA Grapalat"/>
          <w:b/>
          <w:sz w:val="24"/>
          <w:szCs w:val="24"/>
        </w:rPr>
        <w:t>открытый конкурс</w:t>
      </w:r>
    </w:p>
    <w:p w:rsidR="00B2572B" w:rsidRPr="009E6974" w:rsidRDefault="00A64F91" w:rsidP="00A64F91">
      <w:pPr>
        <w:pStyle w:val="NormalWeb"/>
        <w:spacing w:before="0" w:beforeAutospacing="0" w:after="0" w:afterAutospacing="0"/>
        <w:jc w:val="right"/>
        <w:rPr>
          <w:rFonts w:ascii="GHEA Grapalat" w:hAnsi="GHEA Grapalat"/>
          <w:b/>
        </w:rPr>
      </w:pPr>
      <w:r w:rsidRPr="00374F4A">
        <w:rPr>
          <w:rFonts w:ascii="GHEA Grapalat" w:hAnsi="GHEA Grapalat"/>
          <w:b/>
        </w:rPr>
        <w:t xml:space="preserve">под кодом </w:t>
      </w:r>
      <w:r w:rsidR="009E6974" w:rsidRPr="009E6974">
        <w:rPr>
          <w:rFonts w:ascii="GHEA Grapalat" w:hAnsi="GHEA Grapalat"/>
          <w:b/>
        </w:rPr>
        <w:t>ԳՀ–ԲՄԽԾՁԲ-23/17</w:t>
      </w:r>
    </w:p>
    <w:p w:rsidR="00A64F91" w:rsidRDefault="00A64F91" w:rsidP="00A64F91">
      <w:pPr>
        <w:widowControl w:val="0"/>
        <w:spacing w:after="120"/>
        <w:ind w:left="-66"/>
        <w:jc w:val="center"/>
        <w:rPr>
          <w:rFonts w:ascii="GHEA Grapalat" w:hAnsi="GHEA Grapalat"/>
          <w:b/>
        </w:rPr>
      </w:pPr>
    </w:p>
    <w:p w:rsidR="00B2572B" w:rsidRPr="00A64F91" w:rsidRDefault="00B2572B" w:rsidP="00A64F91">
      <w:pPr>
        <w:widowControl w:val="0"/>
        <w:spacing w:after="120"/>
        <w:ind w:left="-66"/>
        <w:jc w:val="center"/>
        <w:rPr>
          <w:rFonts w:ascii="GHEA Grapalat" w:hAnsi="GHEA Grapalat"/>
          <w:b/>
        </w:rPr>
      </w:pPr>
      <w:r w:rsidRPr="009044F1">
        <w:rPr>
          <w:rFonts w:ascii="GHEA Grapalat" w:hAnsi="GHEA Grapalat"/>
          <w:b/>
        </w:rPr>
        <w:t>ЦЕНОВОЕ ПРЕДЛОЖЕНИЕ</w:t>
      </w:r>
    </w:p>
    <w:p w:rsidR="005744FC" w:rsidRPr="00A64F91" w:rsidRDefault="00B2572B" w:rsidP="00E24DEF">
      <w:pPr>
        <w:pStyle w:val="BodyTextIndent3"/>
        <w:widowControl w:val="0"/>
        <w:spacing w:line="240" w:lineRule="auto"/>
        <w:ind w:firstLine="0"/>
        <w:rPr>
          <w:rFonts w:ascii="GHEA Grapalat" w:hAnsi="GHEA Grapalat"/>
          <w:b/>
          <w:sz w:val="24"/>
          <w:szCs w:val="24"/>
        </w:rPr>
      </w:pPr>
      <w:r w:rsidRPr="00A64F91">
        <w:rPr>
          <w:rFonts w:ascii="GHEA Grapalat" w:hAnsi="GHEA Grapalat"/>
          <w:sz w:val="24"/>
          <w:szCs w:val="24"/>
        </w:rPr>
        <w:t xml:space="preserve">Рассмотрев приглашение на </w:t>
      </w:r>
      <w:r w:rsidR="00E24DEF" w:rsidRPr="00E24DEF">
        <w:rPr>
          <w:rFonts w:ascii="GHEA Grapalat" w:hAnsi="GHEA Grapalat"/>
          <w:sz w:val="24"/>
          <w:szCs w:val="24"/>
        </w:rPr>
        <w:t>открытый конкурс</w:t>
      </w:r>
      <w:r w:rsidR="00A64F91" w:rsidRPr="00A64F91">
        <w:rPr>
          <w:rFonts w:ascii="GHEA Grapalat" w:hAnsi="GHEA Grapalat"/>
          <w:sz w:val="24"/>
          <w:szCs w:val="24"/>
        </w:rPr>
        <w:t xml:space="preserve"> </w:t>
      </w:r>
      <w:r w:rsidRPr="00A64F91">
        <w:rPr>
          <w:rFonts w:ascii="GHEA Grapalat" w:hAnsi="GHEA Grapalat"/>
          <w:sz w:val="24"/>
          <w:szCs w:val="24"/>
        </w:rPr>
        <w:t xml:space="preserve">под кодом </w:t>
      </w:r>
      <w:r w:rsidR="009E6974" w:rsidRPr="009E6974">
        <w:rPr>
          <w:rFonts w:ascii="GHEA Grapalat" w:hAnsi="GHEA Grapalat"/>
          <w:b/>
          <w:lang w:val="af-ZA"/>
        </w:rPr>
        <w:t>ԳՀ–ԲՄԽ</w:t>
      </w:r>
      <w:r w:rsidR="009E6974" w:rsidRPr="009E6974">
        <w:rPr>
          <w:rFonts w:ascii="GHEA Grapalat" w:hAnsi="GHEA Grapalat"/>
          <w:b/>
        </w:rPr>
        <w:t>Ծ</w:t>
      </w:r>
      <w:r w:rsidR="009E6974" w:rsidRPr="009E6974">
        <w:rPr>
          <w:rFonts w:ascii="GHEA Grapalat" w:hAnsi="GHEA Grapalat"/>
          <w:b/>
          <w:lang w:val="af-ZA"/>
        </w:rPr>
        <w:t>ՁԲ-23/1</w:t>
      </w:r>
      <w:r w:rsidR="009E6974" w:rsidRPr="009E6974">
        <w:rPr>
          <w:rFonts w:ascii="GHEA Grapalat" w:hAnsi="GHEA Grapalat"/>
          <w:b/>
          <w:lang w:val="hy-AM"/>
        </w:rPr>
        <w:t>7</w:t>
      </w:r>
      <w:r w:rsidR="00A64F91">
        <w:rPr>
          <w:rFonts w:ascii="GHEA Grapalat" w:hAnsi="GHEA Grapalat"/>
          <w:b/>
          <w:i/>
          <w:sz w:val="22"/>
          <w:szCs w:val="22"/>
          <w:lang w:eastAsia="en-US" w:bidi="ar-SA"/>
        </w:rPr>
        <w:t xml:space="preserve"> </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72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63"/>
        <w:gridCol w:w="2449"/>
        <w:gridCol w:w="1914"/>
        <w:gridCol w:w="1904"/>
        <w:gridCol w:w="1498"/>
      </w:tblGrid>
      <w:tr w:rsidR="004A317B" w:rsidRPr="005744FC" w:rsidTr="00A64F91">
        <w:trPr>
          <w:trHeight w:val="916"/>
          <w:jc w:val="center"/>
        </w:trPr>
        <w:tc>
          <w:tcPr>
            <w:tcW w:w="963"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449"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9"/>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1C0262">
        <w:trPr>
          <w:jc w:val="center"/>
        </w:trPr>
        <w:tc>
          <w:tcPr>
            <w:tcW w:w="963"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449"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A64F91" w:rsidRPr="005744FC" w:rsidTr="001C0262">
        <w:trPr>
          <w:trHeight w:val="20"/>
          <w:jc w:val="center"/>
        </w:trPr>
        <w:tc>
          <w:tcPr>
            <w:tcW w:w="963" w:type="dxa"/>
            <w:tcBorders>
              <w:top w:val="single" w:sz="4" w:space="0" w:color="auto"/>
              <w:left w:val="single" w:sz="4" w:space="0" w:color="auto"/>
              <w:bottom w:val="single" w:sz="4" w:space="0" w:color="auto"/>
              <w:right w:val="single" w:sz="4" w:space="0" w:color="auto"/>
            </w:tcBorders>
            <w:vAlign w:val="center"/>
          </w:tcPr>
          <w:p w:rsidR="00A64F91" w:rsidRPr="005744FC" w:rsidRDefault="00A64F91" w:rsidP="00A64F91">
            <w:pPr>
              <w:widowControl w:val="0"/>
              <w:jc w:val="center"/>
              <w:rPr>
                <w:rFonts w:ascii="GHEA Grapalat" w:hAnsi="GHEA Grapalat"/>
                <w:b/>
                <w:bCs/>
                <w:sz w:val="20"/>
                <w:szCs w:val="20"/>
              </w:rPr>
            </w:pPr>
            <w:r w:rsidRPr="005744FC">
              <w:rPr>
                <w:rFonts w:ascii="GHEA Grapalat" w:hAnsi="GHEA Grapalat"/>
                <w:b/>
                <w:sz w:val="20"/>
                <w:szCs w:val="20"/>
              </w:rPr>
              <w:t>1</w:t>
            </w:r>
          </w:p>
        </w:tc>
        <w:tc>
          <w:tcPr>
            <w:tcW w:w="2449" w:type="dxa"/>
            <w:tcBorders>
              <w:top w:val="single" w:sz="4" w:space="0" w:color="auto"/>
              <w:bottom w:val="single" w:sz="4" w:space="0" w:color="auto"/>
            </w:tcBorders>
            <w:vAlign w:val="center"/>
          </w:tcPr>
          <w:p w:rsidR="00A64F91" w:rsidRPr="00E06B32" w:rsidRDefault="00A64F91" w:rsidP="00A64F91">
            <w:pPr>
              <w:pStyle w:val="BodyTextIndent2"/>
              <w:widowControl w:val="0"/>
              <w:spacing w:after="120" w:line="240" w:lineRule="auto"/>
              <w:ind w:firstLine="0"/>
              <w:jc w:val="center"/>
              <w:rPr>
                <w:rFonts w:ascii="GHEA Grapalat" w:hAnsi="GHEA Grapalat"/>
                <w:sz w:val="24"/>
                <w:szCs w:val="24"/>
              </w:rPr>
            </w:pP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A64F91" w:rsidRPr="005744FC" w:rsidRDefault="00A64F91" w:rsidP="00A64F91">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A64F91" w:rsidRPr="005744FC" w:rsidRDefault="00A64F91" w:rsidP="00A64F91">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A64F91" w:rsidRPr="005744FC" w:rsidRDefault="00A64F91" w:rsidP="00A64F91">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C619D" w:rsidRPr="00A64F91" w:rsidRDefault="00374F4A" w:rsidP="00A64F9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9B7A85" w:rsidRDefault="009B7A85" w:rsidP="00A64F91">
      <w:pPr>
        <w:rPr>
          <w:rFonts w:ascii="GHEA Grapalat" w:hAnsi="GHEA Grapalat"/>
          <w:b/>
        </w:rPr>
      </w:pPr>
    </w:p>
    <w:p w:rsidR="00E24DEF" w:rsidRDefault="00E24DEF" w:rsidP="001005B0">
      <w:pPr>
        <w:widowControl w:val="0"/>
        <w:spacing w:after="160"/>
        <w:ind w:firstLine="567"/>
        <w:jc w:val="right"/>
        <w:rPr>
          <w:rFonts w:ascii="GHEA Grapalat" w:hAnsi="GHEA Grapalat"/>
          <w:b/>
        </w:rPr>
      </w:pPr>
    </w:p>
    <w:p w:rsidR="00E24DEF" w:rsidRDefault="00E24DEF" w:rsidP="001005B0">
      <w:pPr>
        <w:widowControl w:val="0"/>
        <w:spacing w:after="160"/>
        <w:ind w:firstLine="567"/>
        <w:jc w:val="right"/>
        <w:rPr>
          <w:rFonts w:ascii="GHEA Grapalat" w:hAnsi="GHEA Grapalat"/>
          <w:b/>
        </w:rPr>
      </w:pPr>
    </w:p>
    <w:p w:rsidR="00E24DEF" w:rsidRDefault="00E24DEF" w:rsidP="001005B0">
      <w:pPr>
        <w:widowControl w:val="0"/>
        <w:spacing w:after="160"/>
        <w:ind w:firstLine="567"/>
        <w:jc w:val="right"/>
        <w:rPr>
          <w:rFonts w:ascii="GHEA Grapalat" w:hAnsi="GHEA Grapalat"/>
          <w:b/>
        </w:rPr>
      </w:pPr>
    </w:p>
    <w:p w:rsidR="00E24DEF" w:rsidRDefault="00E24DEF" w:rsidP="001005B0">
      <w:pPr>
        <w:widowControl w:val="0"/>
        <w:spacing w:after="160"/>
        <w:ind w:firstLine="567"/>
        <w:jc w:val="right"/>
        <w:rPr>
          <w:rFonts w:ascii="GHEA Grapalat" w:hAnsi="GHEA Grapalat"/>
          <w:b/>
        </w:rPr>
      </w:pPr>
    </w:p>
    <w:p w:rsidR="00E24DEF" w:rsidRDefault="00E24DEF" w:rsidP="001005B0">
      <w:pPr>
        <w:widowControl w:val="0"/>
        <w:spacing w:after="160"/>
        <w:ind w:firstLine="567"/>
        <w:jc w:val="right"/>
        <w:rPr>
          <w:rFonts w:ascii="GHEA Grapalat" w:hAnsi="GHEA Grapalat"/>
          <w:b/>
        </w:rPr>
      </w:pPr>
    </w:p>
    <w:p w:rsidR="00E24DEF" w:rsidRDefault="00E24DEF" w:rsidP="001005B0">
      <w:pPr>
        <w:widowControl w:val="0"/>
        <w:spacing w:after="160"/>
        <w:ind w:firstLine="567"/>
        <w:jc w:val="right"/>
        <w:rPr>
          <w:rFonts w:ascii="GHEA Grapalat" w:hAnsi="GHEA Grapalat"/>
          <w:b/>
        </w:rPr>
      </w:pPr>
    </w:p>
    <w:p w:rsidR="00E24DEF" w:rsidRDefault="00E24DEF" w:rsidP="001005B0">
      <w:pPr>
        <w:widowControl w:val="0"/>
        <w:spacing w:after="160"/>
        <w:ind w:firstLine="567"/>
        <w:jc w:val="right"/>
        <w:rPr>
          <w:rFonts w:ascii="GHEA Grapalat" w:hAnsi="GHEA Grapalat"/>
          <w:b/>
        </w:rPr>
      </w:pPr>
    </w:p>
    <w:p w:rsidR="00E24DEF" w:rsidRDefault="00E24DEF" w:rsidP="001005B0">
      <w:pPr>
        <w:widowControl w:val="0"/>
        <w:spacing w:after="160"/>
        <w:ind w:firstLine="567"/>
        <w:jc w:val="right"/>
        <w:rPr>
          <w:rFonts w:ascii="GHEA Grapalat" w:hAnsi="GHEA Grapalat"/>
          <w:b/>
        </w:rPr>
      </w:pPr>
    </w:p>
    <w:p w:rsidR="00E24DEF" w:rsidRDefault="00E24DEF" w:rsidP="001005B0">
      <w:pPr>
        <w:widowControl w:val="0"/>
        <w:spacing w:after="160"/>
        <w:ind w:firstLine="567"/>
        <w:jc w:val="right"/>
        <w:rPr>
          <w:rFonts w:ascii="GHEA Grapalat" w:hAnsi="GHEA Grapalat"/>
          <w:b/>
        </w:rPr>
      </w:pPr>
    </w:p>
    <w:p w:rsidR="00E24DEF" w:rsidRDefault="00E24DEF" w:rsidP="001005B0">
      <w:pPr>
        <w:widowControl w:val="0"/>
        <w:spacing w:after="160"/>
        <w:ind w:firstLine="567"/>
        <w:jc w:val="right"/>
        <w:rPr>
          <w:rFonts w:ascii="GHEA Grapalat" w:hAnsi="GHEA Grapalat"/>
          <w:b/>
        </w:rPr>
      </w:pPr>
    </w:p>
    <w:p w:rsidR="00E24DEF" w:rsidRDefault="00E24DEF" w:rsidP="001005B0">
      <w:pPr>
        <w:widowControl w:val="0"/>
        <w:spacing w:after="160"/>
        <w:ind w:firstLine="567"/>
        <w:jc w:val="right"/>
        <w:rPr>
          <w:rFonts w:ascii="GHEA Grapalat" w:hAnsi="GHEA Grapalat"/>
          <w:b/>
        </w:rPr>
      </w:pPr>
    </w:p>
    <w:p w:rsidR="00E24DEF" w:rsidRDefault="00E24DEF" w:rsidP="001005B0">
      <w:pPr>
        <w:widowControl w:val="0"/>
        <w:spacing w:after="160"/>
        <w:ind w:firstLine="567"/>
        <w:jc w:val="right"/>
        <w:rPr>
          <w:rFonts w:ascii="GHEA Grapalat" w:hAnsi="GHEA Grapalat"/>
          <w:b/>
        </w:rPr>
      </w:pPr>
    </w:p>
    <w:p w:rsidR="00E24DEF" w:rsidRDefault="00E24DEF" w:rsidP="001005B0">
      <w:pPr>
        <w:widowControl w:val="0"/>
        <w:spacing w:after="160"/>
        <w:ind w:firstLine="567"/>
        <w:jc w:val="right"/>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A64F91" w:rsidRDefault="00A64F91" w:rsidP="00A64F91">
      <w:pPr>
        <w:pStyle w:val="BodyTextIndent3"/>
        <w:widowControl w:val="0"/>
        <w:spacing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E24DEF" w:rsidRPr="00BF4E90">
        <w:rPr>
          <w:rFonts w:ascii="GHEA Grapalat" w:hAnsi="GHEA Grapalat"/>
          <w:b/>
          <w:sz w:val="24"/>
          <w:szCs w:val="24"/>
        </w:rPr>
        <w:t>открытый конкурс</w:t>
      </w:r>
    </w:p>
    <w:p w:rsidR="00A64F91" w:rsidRPr="009E6974" w:rsidRDefault="00A64F91" w:rsidP="009E6974">
      <w:pPr>
        <w:pStyle w:val="BodyTextIndent3"/>
        <w:widowControl w:val="0"/>
        <w:spacing w:after="160" w:line="240" w:lineRule="auto"/>
        <w:jc w:val="right"/>
        <w:rPr>
          <w:rFonts w:ascii="GHEA Grapalat" w:hAnsi="GHEA Grapalat"/>
          <w:b/>
          <w:sz w:val="24"/>
          <w:szCs w:val="24"/>
        </w:rPr>
      </w:pPr>
      <w:r w:rsidRPr="00374F4A">
        <w:rPr>
          <w:rFonts w:ascii="GHEA Grapalat" w:hAnsi="GHEA Grapalat"/>
          <w:b/>
        </w:rPr>
        <w:t xml:space="preserve">под </w:t>
      </w:r>
      <w:r w:rsidRPr="009E6974">
        <w:rPr>
          <w:rFonts w:ascii="GHEA Grapalat" w:hAnsi="GHEA Grapalat"/>
          <w:b/>
          <w:sz w:val="24"/>
          <w:szCs w:val="24"/>
        </w:rPr>
        <w:t xml:space="preserve">кодом </w:t>
      </w:r>
      <w:r w:rsidR="009E6974" w:rsidRPr="009E6974">
        <w:rPr>
          <w:rFonts w:ascii="GHEA Grapalat" w:hAnsi="GHEA Grapalat"/>
          <w:b/>
          <w:sz w:val="24"/>
          <w:szCs w:val="24"/>
        </w:rPr>
        <w:t>ԳՀ–ԲՄԽԾՁԲ-23/17</w:t>
      </w:r>
    </w:p>
    <w:p w:rsidR="0016001A" w:rsidRPr="00B138F3" w:rsidRDefault="0016001A" w:rsidP="00A64F91">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CC5A5B" w:rsidRDefault="007B3F5F" w:rsidP="00CC5A5B">
      <w:pPr>
        <w:pStyle w:val="NormalWeb"/>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2</w:t>
      </w:r>
      <w:r w:rsidRPr="00CC5A5B">
        <w:rPr>
          <w:rFonts w:ascii="GHEA Grapalat" w:eastAsiaTheme="minorHAnsi" w:hAnsi="GHEA Grapalat" w:cstheme="minorBidi"/>
        </w:rPr>
        <w:t xml:space="preserve">.  По гарантии </w:t>
      </w:r>
      <w:r w:rsidRPr="00CC5A5B">
        <w:rPr>
          <w:rFonts w:ascii="GHEA Grapalat" w:eastAsiaTheme="minorHAnsi" w:hAnsi="GHEA Grapalat" w:cstheme="minorBidi"/>
          <w:lang w:val="hy-AM"/>
        </w:rPr>
        <w:t xml:space="preserve">---------------------------------------------------------------------------- </w:t>
      </w:r>
    </w:p>
    <w:p w:rsidR="007B3F5F" w:rsidRPr="00CC5A5B" w:rsidRDefault="00667A47" w:rsidP="00CC5A5B">
      <w:pPr>
        <w:pStyle w:val="NormalWeb"/>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sz w:val="18"/>
          <w:szCs w:val="18"/>
        </w:rPr>
        <w:t xml:space="preserve">                                     наименование выдающего гарантию банка </w:t>
      </w:r>
    </w:p>
    <w:p w:rsidR="007B3F5F" w:rsidRPr="00B138F3" w:rsidRDefault="007B3F5F" w:rsidP="00CC5A5B">
      <w:pPr>
        <w:pStyle w:val="NormalWeb"/>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w:t>
      </w:r>
      <w:r w:rsidRPr="00B138F3">
        <w:rPr>
          <w:rFonts w:ascii="GHEA Grapalat" w:eastAsiaTheme="minorHAnsi" w:hAnsi="GHEA Grapalat" w:cstheme="minorBidi"/>
        </w:rPr>
        <w:t xml:space="preserve">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875C9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7B3F5F" w:rsidRPr="00A64F91"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b/>
        </w:rPr>
      </w:pPr>
      <w:r w:rsidRPr="00A64F91">
        <w:rPr>
          <w:rFonts w:ascii="GHEA Grapalat" w:eastAsiaTheme="minorHAnsi" w:hAnsi="GHEA Grapalat" w:cstheme="minorBidi"/>
          <w:b/>
        </w:rPr>
        <w:t>Выплата производится посредством перечисления на расчетный счет</w:t>
      </w:r>
      <w:r w:rsidR="00A64F91" w:rsidRPr="00A64F91">
        <w:rPr>
          <w:rFonts w:ascii="GHEA Grapalat" w:eastAsiaTheme="minorHAnsi" w:hAnsi="GHEA Grapalat" w:cstheme="minorBidi"/>
          <w:b/>
        </w:rPr>
        <w:t xml:space="preserve">  </w:t>
      </w:r>
      <w:r w:rsidR="00A64F91" w:rsidRPr="00A64F91">
        <w:rPr>
          <w:rFonts w:ascii="GHEA Grapalat" w:hAnsi="GHEA Grapalat"/>
          <w:b/>
          <w:color w:val="002060"/>
          <w:sz w:val="20"/>
          <w:szCs w:val="20"/>
          <w:u w:val="single"/>
          <w:lang w:val="hy-AM" w:eastAsia="en-US" w:bidi="ar-SA"/>
        </w:rPr>
        <w:t>900008000664</w:t>
      </w:r>
      <w:r w:rsidRPr="00A64F91">
        <w:rPr>
          <w:rFonts w:ascii="GHEA Grapalat" w:eastAsiaTheme="minorHAnsi" w:hAnsi="GHEA Grapalat" w:cstheme="minorBidi"/>
          <w:b/>
        </w:rPr>
        <w:t xml:space="preserve"> бенефициара.</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0D0F13" w:rsidRDefault="007B3F5F" w:rsidP="007B3F5F">
      <w:pPr>
        <w:pStyle w:val="NormalWeb"/>
        <w:shd w:val="clear" w:color="auto" w:fill="FFFFFF"/>
        <w:ind w:firstLine="374"/>
        <w:contextualSpacing/>
        <w:jc w:val="both"/>
        <w:rPr>
          <w:rFonts w:ascii="GHEA Grapalat" w:eastAsiaTheme="minorHAnsi" w:hAnsi="GHEA Grapalat" w:cstheme="minorBidi"/>
        </w:rPr>
      </w:pPr>
      <w:r w:rsidRPr="000D0F13">
        <w:rPr>
          <w:rFonts w:ascii="GHEA Grapalat" w:eastAsiaTheme="minorHAnsi" w:hAnsi="GHEA Grapalat" w:cstheme="minorBidi"/>
        </w:rPr>
        <w:t>5. Гарантия действует со дня вступления в силу договора</w:t>
      </w:r>
      <w:r w:rsidR="00814DCB" w:rsidRPr="000D0F13">
        <w:rPr>
          <w:rFonts w:ascii="GHEA Grapalat" w:eastAsiaTheme="minorHAnsi" w:hAnsi="GHEA Grapalat" w:cstheme="minorBidi"/>
        </w:rPr>
        <w:t xml:space="preserve"> под кодом</w:t>
      </w:r>
      <w:r w:rsidRPr="000D0F13">
        <w:rPr>
          <w:rFonts w:ascii="GHEA Grapalat" w:eastAsiaTheme="minorHAnsi" w:hAnsi="GHEA Grapalat" w:cstheme="minorBidi"/>
        </w:rPr>
        <w:t xml:space="preserve"> N_____________________ заключ</w:t>
      </w:r>
      <w:r w:rsidR="00670185">
        <w:rPr>
          <w:rFonts w:ascii="GHEA Grapalat" w:eastAsiaTheme="minorHAnsi" w:hAnsi="GHEA Grapalat" w:cstheme="minorBidi"/>
        </w:rPr>
        <w:t>аемого</w:t>
      </w:r>
      <w:r w:rsidRPr="000D0F13">
        <w:rPr>
          <w:rFonts w:ascii="GHEA Grapalat" w:eastAsiaTheme="minorHAnsi" w:hAnsi="GHEA Grapalat" w:cstheme="minorBidi"/>
        </w:rPr>
        <w:t xml:space="preserve"> между бенефициаром </w:t>
      </w:r>
      <w:r w:rsidR="0054663D" w:rsidRPr="000D0F13">
        <w:rPr>
          <w:rFonts w:ascii="GHEA Grapalat" w:eastAsiaTheme="minorHAnsi" w:hAnsi="GHEA Grapalat" w:cstheme="minorBidi"/>
        </w:rPr>
        <w:t xml:space="preserve"> </w:t>
      </w:r>
      <w:r w:rsidRPr="000D0F13">
        <w:rPr>
          <w:rFonts w:ascii="GHEA Grapalat" w:eastAsiaTheme="minorHAnsi" w:hAnsi="GHEA Grapalat" w:cstheme="minorBidi"/>
        </w:rPr>
        <w:t>и принципалом</w:t>
      </w:r>
      <w:r w:rsidR="0054663D" w:rsidRPr="000D0F13">
        <w:rPr>
          <w:rFonts w:ascii="GHEA Grapalat" w:eastAsiaTheme="minorHAnsi" w:hAnsi="GHEA Grapalat" w:cstheme="minorBidi"/>
        </w:rPr>
        <w:t xml:space="preserve"> </w:t>
      </w:r>
    </w:p>
    <w:p w:rsidR="007B3F5F" w:rsidRPr="000D0F13" w:rsidRDefault="007B3F5F" w:rsidP="007B3F5F">
      <w:pPr>
        <w:pStyle w:val="NormalWeb"/>
        <w:shd w:val="clear" w:color="auto" w:fill="FFFFFF"/>
        <w:contextualSpacing/>
        <w:jc w:val="both"/>
        <w:rPr>
          <w:rFonts w:ascii="GHEA Grapalat" w:eastAsiaTheme="minorHAnsi" w:hAnsi="GHEA Grapalat" w:cstheme="minorBidi"/>
          <w:sz w:val="18"/>
          <w:szCs w:val="18"/>
        </w:rPr>
      </w:pPr>
      <w:r w:rsidRPr="000D0F13">
        <w:rPr>
          <w:rFonts w:eastAsiaTheme="minorHAnsi" w:cstheme="minorBidi"/>
        </w:rPr>
        <w:t xml:space="preserve">  </w:t>
      </w:r>
      <w:r w:rsidRPr="000D0F13">
        <w:rPr>
          <w:rFonts w:ascii="GHEA Grapalat" w:eastAsiaTheme="minorHAnsi" w:hAnsi="GHEA Grapalat" w:cstheme="minorBidi"/>
          <w:sz w:val="18"/>
          <w:szCs w:val="18"/>
        </w:rPr>
        <w:t>номер заключаемого договара</w:t>
      </w:r>
    </w:p>
    <w:p w:rsidR="0054663D" w:rsidRPr="000D0F13" w:rsidRDefault="0054663D" w:rsidP="0054663D">
      <w:pPr>
        <w:pStyle w:val="NormalWeb"/>
        <w:shd w:val="clear" w:color="auto" w:fill="FFFFFF"/>
        <w:contextualSpacing/>
        <w:jc w:val="both"/>
        <w:rPr>
          <w:rFonts w:ascii="GHEA Grapalat" w:eastAsiaTheme="minorHAnsi" w:hAnsi="GHEA Grapalat" w:cstheme="minorBidi"/>
          <w:lang w:val="hy-AM"/>
        </w:rPr>
      </w:pPr>
      <w:r w:rsidRPr="000D0F13">
        <w:rPr>
          <w:rFonts w:ascii="GHEA Grapalat" w:eastAsiaTheme="minorHAnsi" w:hAnsi="GHEA Grapalat" w:cstheme="minorBidi"/>
        </w:rPr>
        <w:t xml:space="preserve">и  действует </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в</w:t>
      </w:r>
      <w:r w:rsidRPr="000D0F13">
        <w:rPr>
          <w:rFonts w:ascii="GHEA Grapalat" w:hAnsi="GHEA Grapalat"/>
        </w:rPr>
        <w:t>ключительно</w:t>
      </w:r>
      <w:r w:rsidRPr="000D0F13">
        <w:rPr>
          <w:rFonts w:ascii="GHEA Grapalat" w:eastAsiaTheme="minorHAnsi" w:hAnsi="GHEA Grapalat" w:cstheme="minorBidi"/>
        </w:rPr>
        <w:t xml:space="preserve"> </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 xml:space="preserve">до </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 xml:space="preserve">девяностого </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 xml:space="preserve">рабочего </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дня</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 xml:space="preserve">следующего за днем </w:t>
      </w:r>
    </w:p>
    <w:p w:rsidR="0054663D" w:rsidRPr="000D0F13" w:rsidRDefault="0054663D" w:rsidP="0054663D">
      <w:pPr>
        <w:pStyle w:val="NormalWeb"/>
        <w:shd w:val="clear" w:color="auto" w:fill="FFFFFF"/>
        <w:contextualSpacing/>
        <w:jc w:val="both"/>
        <w:rPr>
          <w:rFonts w:ascii="GHEA Grapalat" w:eastAsiaTheme="minorHAnsi" w:hAnsi="GHEA Grapalat" w:cstheme="minorBidi"/>
          <w:sz w:val="18"/>
          <w:szCs w:val="18"/>
          <w:lang w:val="hy-AM"/>
        </w:rPr>
      </w:pPr>
    </w:p>
    <w:p w:rsidR="0054663D" w:rsidRPr="000D0F13" w:rsidRDefault="0054663D" w:rsidP="0054663D">
      <w:pPr>
        <w:pStyle w:val="NormalWeb"/>
        <w:shd w:val="clear" w:color="auto" w:fill="FFFFFF"/>
        <w:contextualSpacing/>
        <w:jc w:val="center"/>
        <w:rPr>
          <w:rFonts w:eastAsiaTheme="minorHAnsi" w:cstheme="minorBidi"/>
        </w:rPr>
      </w:pPr>
      <w:r w:rsidRPr="000D0F13">
        <w:rPr>
          <w:rFonts w:ascii="GHEA Grapalat" w:eastAsiaTheme="minorHAnsi" w:hAnsi="GHEA Grapalat" w:cstheme="minorBidi"/>
          <w:lang w:val="hy-AM"/>
        </w:rPr>
        <w:t>--------------------------------------------------------</w:t>
      </w:r>
      <w:r w:rsidRPr="000D0F13">
        <w:rPr>
          <w:rFonts w:ascii="GHEA Grapalat" w:eastAsiaTheme="minorHAnsi" w:hAnsi="GHEA Grapalat" w:cstheme="minorBidi"/>
        </w:rPr>
        <w:t>------------------</w:t>
      </w:r>
      <w:r w:rsidRPr="000D0F13">
        <w:rPr>
          <w:rFonts w:ascii="GHEA Grapalat" w:eastAsiaTheme="minorHAnsi" w:hAnsi="GHEA Grapalat" w:cstheme="minorBidi"/>
          <w:lang w:val="hy-AM"/>
        </w:rPr>
        <w:t>----------------------</w:t>
      </w:r>
      <w:r w:rsidRPr="000D0F13">
        <w:rPr>
          <w:rFonts w:eastAsiaTheme="minorHAnsi" w:cstheme="minorBidi"/>
        </w:rPr>
        <w:t xml:space="preserve"> </w:t>
      </w:r>
      <w:r w:rsidRPr="000D0F13">
        <w:rPr>
          <w:rFonts w:eastAsiaTheme="minorHAnsi" w:cstheme="minorBidi"/>
          <w:lang w:val="hy-AM"/>
        </w:rPr>
        <w:t>.</w:t>
      </w:r>
      <w:r w:rsidRPr="000D0F13">
        <w:rPr>
          <w:rFonts w:eastAsiaTheme="minorHAnsi" w:cstheme="minorBidi"/>
        </w:rPr>
        <w:t xml:space="preserve">           </w:t>
      </w:r>
      <w:r w:rsidRPr="000D0F13">
        <w:rPr>
          <w:rFonts w:ascii="GHEA Grapalat" w:eastAsiaTheme="minorHAnsi" w:hAnsi="GHEA Grapalat" w:cstheme="minorBidi"/>
          <w:sz w:val="16"/>
          <w:szCs w:val="16"/>
        </w:rPr>
        <w:t xml:space="preserve"> </w:t>
      </w:r>
      <w:r w:rsidRPr="004D0610">
        <w:rPr>
          <w:rFonts w:ascii="GHEA Grapalat" w:eastAsiaTheme="minorHAnsi" w:hAnsi="GHEA Grapalat" w:cstheme="minorBidi"/>
          <w:sz w:val="16"/>
          <w:szCs w:val="16"/>
        </w:rPr>
        <w:t>крайн</w:t>
      </w:r>
      <w:r w:rsidR="009F7214" w:rsidRPr="004D0610">
        <w:rPr>
          <w:rFonts w:ascii="GHEA Grapalat" w:eastAsiaTheme="minorHAnsi" w:hAnsi="GHEA Grapalat" w:cstheme="minorBidi"/>
          <w:sz w:val="16"/>
          <w:szCs w:val="16"/>
        </w:rPr>
        <w:t>и</w:t>
      </w:r>
      <w:r w:rsidRPr="004D0610">
        <w:rPr>
          <w:rFonts w:ascii="GHEA Grapalat" w:eastAsiaTheme="minorHAnsi" w:hAnsi="GHEA Grapalat" w:cstheme="minorBidi"/>
          <w:sz w:val="16"/>
          <w:szCs w:val="16"/>
        </w:rPr>
        <w:t>й срок оказния услуг</w:t>
      </w:r>
      <w:r w:rsidRPr="004D0610">
        <w:rPr>
          <w:rFonts w:ascii="GHEA Grapalat" w:eastAsiaTheme="minorHAnsi" w:hAnsi="GHEA Grapalat" w:cstheme="minorBidi"/>
          <w:sz w:val="16"/>
          <w:szCs w:val="16"/>
          <w:lang w:val="hy-AM"/>
        </w:rPr>
        <w:t>, предусмотренн</w:t>
      </w:r>
      <w:r w:rsidRPr="004D0610">
        <w:rPr>
          <w:rFonts w:ascii="GHEA Grapalat" w:eastAsiaTheme="minorHAnsi" w:hAnsi="GHEA Grapalat" w:cstheme="minorBidi"/>
          <w:sz w:val="16"/>
          <w:szCs w:val="16"/>
        </w:rPr>
        <w:t xml:space="preserve">ый </w:t>
      </w:r>
      <w:r w:rsidRPr="004D0610">
        <w:rPr>
          <w:rFonts w:ascii="GHEA Grapalat" w:eastAsiaTheme="minorHAnsi" w:hAnsi="GHEA Grapalat" w:cstheme="minorBidi"/>
          <w:sz w:val="16"/>
          <w:szCs w:val="16"/>
          <w:lang w:val="hy-AM"/>
        </w:rPr>
        <w:t>заключаемым договором</w:t>
      </w:r>
      <w:r w:rsidR="00DA27F6" w:rsidRPr="000D0F13">
        <w:rPr>
          <w:rFonts w:ascii="GHEA Grapalat" w:eastAsiaTheme="minorHAnsi" w:hAnsi="GHEA Grapalat" w:cstheme="minorBidi"/>
          <w:sz w:val="16"/>
          <w:szCs w:val="16"/>
        </w:rPr>
        <w:t xml:space="preserve"> </w:t>
      </w:r>
    </w:p>
    <w:p w:rsidR="0054663D" w:rsidRPr="000D0F13" w:rsidRDefault="0054663D" w:rsidP="0054663D">
      <w:pPr>
        <w:pStyle w:val="NormalWeb"/>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В день предоставления гарантии лицо, выдающее гарантию, с официального адреса</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0D0F13">
        <w:rPr>
          <w:rFonts w:ascii="GHEA Grapalat" w:eastAsiaTheme="minorHAnsi" w:hAnsi="GHEA Grapalat" w:cstheme="minorBidi"/>
          <w:lang w:val="hy-AM"/>
        </w:rPr>
        <w:t>.</w:t>
      </w:r>
      <w:r w:rsidRPr="000D0F13">
        <w:rPr>
          <w:rFonts w:ascii="GHEA Grapalat" w:eastAsiaTheme="minorHAnsi" w:hAnsi="GHEA Grapalat" w:cstheme="minorBidi"/>
        </w:rPr>
        <w:t xml:space="preserve"> </w:t>
      </w:r>
    </w:p>
    <w:p w:rsidR="00C34E3B" w:rsidRPr="00EF6EB4" w:rsidRDefault="00C34E3B" w:rsidP="0054663D">
      <w:pPr>
        <w:pStyle w:val="NormalWeb"/>
        <w:shd w:val="clear" w:color="auto" w:fill="FFFFFF"/>
        <w:contextualSpacing/>
        <w:jc w:val="both"/>
        <w:rPr>
          <w:rFonts w:ascii="GHEA Grapalat" w:eastAsiaTheme="minorHAnsi" w:hAnsi="GHEA Grapalat" w:cstheme="minorBidi"/>
          <w:color w:val="FF000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4D6035">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816A6" w:rsidRDefault="000816A6">
      <w:pPr>
        <w:rPr>
          <w:rFonts w:ascii="GHEA Grapalat" w:hAnsi="GHEA Grapalat"/>
          <w:i/>
          <w:sz w:val="22"/>
          <w:szCs w:val="22"/>
        </w:rPr>
      </w:pPr>
      <w:r>
        <w:rPr>
          <w:rFonts w:ascii="GHEA Grapalat" w:hAnsi="GHEA Grapalat"/>
          <w:i/>
          <w:sz w:val="22"/>
          <w:szCs w:val="22"/>
        </w:rPr>
        <w:br w:type="page"/>
      </w:r>
    </w:p>
    <w:p w:rsidR="005D56FB" w:rsidRDefault="005D56FB" w:rsidP="00673870">
      <w:pPr>
        <w:widowControl w:val="0"/>
        <w:spacing w:after="160"/>
        <w:jc w:val="right"/>
        <w:rPr>
          <w:rFonts w:ascii="GHEA Grapalat" w:hAnsi="GHEA Grapalat"/>
          <w:b/>
          <w:i/>
        </w:rPr>
      </w:pP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Приложение № 4.2</w:t>
      </w:r>
    </w:p>
    <w:p w:rsidR="005D56FB" w:rsidRDefault="005D56FB" w:rsidP="005D56FB">
      <w:pPr>
        <w:pStyle w:val="BodyTextIndent3"/>
        <w:widowControl w:val="0"/>
        <w:spacing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E24DEF" w:rsidRPr="00BF4E90">
        <w:rPr>
          <w:rFonts w:ascii="GHEA Grapalat" w:hAnsi="GHEA Grapalat"/>
          <w:b/>
          <w:sz w:val="24"/>
          <w:szCs w:val="24"/>
        </w:rPr>
        <w:t>открытый конкурс</w:t>
      </w:r>
    </w:p>
    <w:p w:rsidR="005D56FB" w:rsidRPr="009E6974" w:rsidRDefault="005D56FB" w:rsidP="005D56FB">
      <w:pPr>
        <w:pStyle w:val="BodyTextIndent3"/>
        <w:widowControl w:val="0"/>
        <w:spacing w:after="160" w:line="240" w:lineRule="auto"/>
        <w:jc w:val="right"/>
        <w:rPr>
          <w:rFonts w:ascii="GHEA Grapalat" w:hAnsi="GHEA Grapalat"/>
          <w:b/>
          <w:sz w:val="24"/>
          <w:szCs w:val="24"/>
        </w:rPr>
      </w:pPr>
      <w:r w:rsidRPr="00374F4A">
        <w:rPr>
          <w:rFonts w:ascii="GHEA Grapalat" w:hAnsi="GHEA Grapalat"/>
          <w:b/>
        </w:rPr>
        <w:t xml:space="preserve">под </w:t>
      </w:r>
      <w:r w:rsidRPr="009E6974">
        <w:rPr>
          <w:rFonts w:ascii="GHEA Grapalat" w:hAnsi="GHEA Grapalat"/>
          <w:b/>
          <w:sz w:val="24"/>
          <w:szCs w:val="24"/>
        </w:rPr>
        <w:t xml:space="preserve">кодом </w:t>
      </w:r>
      <w:r w:rsidR="009E6974" w:rsidRPr="009E6974">
        <w:rPr>
          <w:rFonts w:ascii="GHEA Grapalat" w:hAnsi="GHEA Grapalat"/>
          <w:b/>
          <w:sz w:val="24"/>
          <w:szCs w:val="24"/>
        </w:rPr>
        <w:t>ԳՀ–ԲՄԽԾՁԲ-23/17</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0"/>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5D56FB" w:rsidRDefault="005D56FB" w:rsidP="005D56FB">
      <w:pPr>
        <w:widowControl w:val="0"/>
        <w:tabs>
          <w:tab w:val="left" w:pos="567"/>
        </w:tabs>
        <w:jc w:val="both"/>
        <w:rPr>
          <w:rFonts w:ascii="GHEA Grapalat" w:hAnsi="GHEA Grapalat" w:cs="GHEA Grapalat"/>
          <w:spacing w:val="-6"/>
          <w:sz w:val="22"/>
          <w:szCs w:val="22"/>
        </w:rPr>
      </w:pPr>
      <w:r>
        <w:rPr>
          <w:rFonts w:ascii="GHEA Grapalat" w:hAnsi="GHEA Grapalat"/>
          <w:sz w:val="22"/>
          <w:szCs w:val="22"/>
        </w:rPr>
        <w:tab/>
      </w:r>
      <w:r w:rsidR="003D2FE2" w:rsidRPr="00B138F3">
        <w:rPr>
          <w:rFonts w:ascii="GHEA Grapalat" w:hAnsi="GHEA Grapalat"/>
          <w:sz w:val="22"/>
          <w:szCs w:val="22"/>
        </w:rPr>
        <w:t>1</w:t>
      </w:r>
      <w:r w:rsidR="003D2FE2" w:rsidRPr="00B138F3">
        <w:rPr>
          <w:rFonts w:ascii="GHEA Grapalat" w:hAnsi="GHEA Grapalat"/>
          <w:spacing w:val="-6"/>
          <w:sz w:val="22"/>
          <w:szCs w:val="22"/>
        </w:rPr>
        <w:t>.1</w:t>
      </w:r>
      <w:r>
        <w:rPr>
          <w:rFonts w:ascii="GHEA Grapalat" w:hAnsi="GHEA Grapalat"/>
          <w:spacing w:val="-6"/>
          <w:sz w:val="22"/>
          <w:szCs w:val="22"/>
        </w:rPr>
        <w:t xml:space="preserve">. </w:t>
      </w:r>
      <w:r w:rsidR="003D2FE2" w:rsidRPr="00B138F3">
        <w:rPr>
          <w:rFonts w:ascii="GHEA Grapalat" w:hAnsi="GHEA Grapalat"/>
          <w:spacing w:val="-6"/>
          <w:sz w:val="22"/>
          <w:szCs w:val="22"/>
        </w:rPr>
        <w:t xml:space="preserve">Компания участвует в организованной </w:t>
      </w:r>
      <w:r w:rsidRPr="00AD6B7B">
        <w:rPr>
          <w:rFonts w:ascii="GHEA Grapalat" w:hAnsi="GHEA Grapalat"/>
          <w:b/>
        </w:rPr>
        <w:t>Гарнинский муниципалитет</w:t>
      </w:r>
      <w:r w:rsidRPr="00B138F3">
        <w:rPr>
          <w:rFonts w:ascii="GHEA Grapalat" w:hAnsi="GHEA Grapalat"/>
          <w:spacing w:val="-6"/>
          <w:sz w:val="22"/>
          <w:szCs w:val="22"/>
        </w:rPr>
        <w:t xml:space="preserve"> </w:t>
      </w:r>
      <w:r w:rsidR="003D2FE2" w:rsidRPr="00B138F3">
        <w:rPr>
          <w:rFonts w:ascii="GHEA Grapalat" w:hAnsi="GHEA Grapalat"/>
          <w:spacing w:val="-6"/>
          <w:sz w:val="22"/>
          <w:szCs w:val="22"/>
        </w:rPr>
        <w:t xml:space="preserve">*(далее — Заказчик) </w:t>
      </w:r>
      <w:r>
        <w:rPr>
          <w:rFonts w:ascii="GHEA Grapalat" w:hAnsi="GHEA Grapalat" w:cs="GHEA Grapalat"/>
          <w:spacing w:val="-6"/>
          <w:sz w:val="22"/>
          <w:szCs w:val="22"/>
        </w:rPr>
        <w:t xml:space="preserve"> </w:t>
      </w:r>
      <w:r w:rsidR="003D2FE2" w:rsidRPr="00B138F3">
        <w:rPr>
          <w:rFonts w:ascii="GHEA Grapalat" w:hAnsi="GHEA Grapalat"/>
          <w:sz w:val="22"/>
          <w:szCs w:val="22"/>
        </w:rPr>
        <w:t xml:space="preserve">процедуре закупок под кодом </w:t>
      </w:r>
      <w:r w:rsidR="009E6974" w:rsidRPr="009E6974">
        <w:rPr>
          <w:rFonts w:ascii="GHEA Grapalat" w:hAnsi="GHEA Grapalat"/>
          <w:b/>
        </w:rPr>
        <w:t>ԳՀ–ԲՄԽԾՁԲ-23/17</w:t>
      </w:r>
      <w:r w:rsidR="003D2FE2" w:rsidRPr="00B138F3">
        <w:rPr>
          <w:rFonts w:ascii="GHEA Grapalat" w:hAnsi="GHEA Grapalat"/>
          <w:sz w:val="22"/>
          <w:szCs w:val="22"/>
        </w:rPr>
        <w:t>*.</w:t>
      </w:r>
    </w:p>
    <w:p w:rsidR="003D2FE2" w:rsidRPr="00B138F3" w:rsidRDefault="005D56FB" w:rsidP="005D56FB">
      <w:pPr>
        <w:widowControl w:val="0"/>
        <w:tabs>
          <w:tab w:val="left" w:pos="1134"/>
        </w:tabs>
        <w:spacing w:after="160"/>
        <w:jc w:val="both"/>
        <w:rPr>
          <w:rFonts w:ascii="GHEA Grapalat" w:hAnsi="GHEA Grapalat"/>
          <w:sz w:val="22"/>
          <w:szCs w:val="22"/>
        </w:rPr>
      </w:pPr>
      <w:r>
        <w:rPr>
          <w:rFonts w:ascii="GHEA Grapalat" w:hAnsi="GHEA Grapalat"/>
          <w:sz w:val="22"/>
          <w:szCs w:val="22"/>
        </w:rPr>
        <w:t xml:space="preserve">        </w:t>
      </w:r>
      <w:r w:rsidR="003D2FE2" w:rsidRPr="00B138F3">
        <w:rPr>
          <w:rFonts w:ascii="GHEA Grapalat" w:hAnsi="GHEA Grapalat"/>
          <w:sz w:val="22"/>
          <w:szCs w:val="22"/>
        </w:rPr>
        <w:t>1.2.</w:t>
      </w:r>
      <w:r w:rsidR="003D2FE2" w:rsidRPr="00B138F3">
        <w:rPr>
          <w:rFonts w:ascii="GHEA Grapalat" w:hAnsi="GHEA Grapalat"/>
          <w:sz w:val="22"/>
          <w:szCs w:val="22"/>
        </w:rPr>
        <w:tab/>
      </w:r>
      <w:r w:rsidR="003D2FE2" w:rsidRPr="00B138F3">
        <w:rPr>
          <w:rFonts w:ascii="GHEA Grapalat" w:hAnsi="GHEA Grapalat" w:cs="GHEA Grapalat"/>
          <w:sz w:val="22"/>
          <w:szCs w:val="22"/>
        </w:rPr>
        <w:t xml:space="preserve">В качестве участника, </w:t>
      </w:r>
      <w:r w:rsidR="003D2FE2" w:rsidRPr="00B138F3">
        <w:rPr>
          <w:rFonts w:ascii="GHEA Grapalat" w:hAnsi="GHEA Grapalat" w:cs="GHEA Grapalat"/>
          <w:sz w:val="22"/>
          <w:szCs w:val="22"/>
          <w:lang w:val="hy-AM"/>
        </w:rPr>
        <w:t>օ</w:t>
      </w:r>
      <w:r w:rsidR="003D2FE2"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003D2FE2" w:rsidRPr="00B138F3">
        <w:rPr>
          <w:rFonts w:ascii="GHEA Grapalat" w:hAnsi="GHEA Grapalat" w:cs="GHEA Grapalat"/>
          <w:sz w:val="22"/>
          <w:szCs w:val="22"/>
          <w:lang w:val="en-US"/>
        </w:rPr>
        <w:t>K</w:t>
      </w:r>
      <w:r w:rsidR="003D2FE2" w:rsidRPr="00B138F3">
        <w:rPr>
          <w:rFonts w:ascii="GHEA Grapalat" w:hAnsi="GHEA Grapalat" w:cs="GHEA Grapalat"/>
          <w:sz w:val="22"/>
          <w:szCs w:val="22"/>
        </w:rPr>
        <w:t xml:space="preserve">омпания </w:t>
      </w:r>
      <w:r w:rsidR="003D2FE2"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 xml:space="preserve">Компания подтверждает, что акцептовала Требование в полном размере </w:t>
      </w:r>
      <w:r w:rsidRPr="00B138F3">
        <w:rPr>
          <w:rFonts w:ascii="GHEA Grapalat" w:hAnsi="GHEA Grapalat"/>
          <w:sz w:val="22"/>
          <w:szCs w:val="22"/>
        </w:rPr>
        <w:lastRenderedPageBreak/>
        <w:t>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5D56FB"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D56FB" w:rsidRPr="00B138F3" w:rsidRDefault="005D56FB" w:rsidP="005D56FB">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56310">
              <w:rPr>
                <w:rFonts w:ascii="GHEA Grapalat" w:hAnsi="GHEA Grapalat"/>
                <w:b/>
                <w:lang w:bidi="ar-SA"/>
              </w:rPr>
              <w:t xml:space="preserve"> Гарнинский муниципалитет</w:t>
            </w:r>
          </w:p>
        </w:tc>
      </w:tr>
      <w:tr w:rsidR="005D56FB"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D56FB" w:rsidRPr="00B138F3" w:rsidRDefault="005D56FB" w:rsidP="005D56FB">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5D56FB"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D56FB" w:rsidRPr="00B138F3" w:rsidRDefault="005D56FB" w:rsidP="005D56FB">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hy-AM"/>
              </w:rPr>
              <w:t xml:space="preserve">  </w:t>
            </w:r>
            <w:r w:rsidRPr="003A1A8A">
              <w:rPr>
                <w:rFonts w:ascii="GHEA Grapalat" w:hAnsi="GHEA Grapalat"/>
              </w:rPr>
              <w:t>03560247</w:t>
            </w:r>
          </w:p>
        </w:tc>
      </w:tr>
      <w:tr w:rsidR="005D56FB"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D56FB" w:rsidRPr="00B138F3" w:rsidRDefault="005D56FB" w:rsidP="005D56FB">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C8727E">
              <w:rPr>
                <w:rFonts w:ascii="GHEA Grapalat" w:hAnsi="GHEA Grapalat"/>
              </w:rPr>
              <w:t xml:space="preserve"> Оперативный отдел Аппарата Министерства Финансов Республики Армения</w:t>
            </w:r>
          </w:p>
        </w:tc>
      </w:tr>
      <w:tr w:rsidR="005D56FB"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D56FB" w:rsidRPr="00B138F3" w:rsidRDefault="005D56FB" w:rsidP="005D56FB">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hy-AM"/>
              </w:rPr>
              <w:t xml:space="preserve">  </w:t>
            </w:r>
            <w:r w:rsidRPr="00BE528F">
              <w:rPr>
                <w:rFonts w:ascii="Sylfaen" w:hAnsi="Sylfaen"/>
                <w:b/>
                <w:color w:val="333333"/>
                <w:sz w:val="22"/>
                <w:szCs w:val="22"/>
                <w:shd w:val="clear" w:color="auto" w:fill="FFFFFF"/>
                <w:lang w:val="en-US" w:eastAsia="en-US" w:bidi="ar-SA"/>
              </w:rPr>
              <w:t>900008000664</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235549">
      <w:pPr>
        <w:widowControl w:val="0"/>
        <w:spacing w:after="160"/>
        <w:ind w:firstLine="567"/>
        <w:jc w:val="right"/>
        <w:rPr>
          <w:rFonts w:ascii="GHEA Grapalat" w:hAnsi="GHEA Grapalat"/>
          <w:b/>
        </w:rPr>
      </w:pPr>
    </w:p>
    <w:p w:rsidR="00DD4A6C" w:rsidRDefault="00DD4A6C" w:rsidP="00235549">
      <w:pPr>
        <w:widowControl w:val="0"/>
        <w:spacing w:after="160"/>
        <w:ind w:firstLine="567"/>
        <w:jc w:val="right"/>
        <w:rPr>
          <w:rFonts w:ascii="GHEA Grapalat" w:hAnsi="GHEA Grapalat"/>
          <w:b/>
        </w:rPr>
      </w:pPr>
    </w:p>
    <w:p w:rsidR="00DD4A6C" w:rsidRDefault="00DD4A6C" w:rsidP="00235549">
      <w:pPr>
        <w:widowControl w:val="0"/>
        <w:spacing w:after="160"/>
        <w:ind w:firstLine="567"/>
        <w:jc w:val="right"/>
        <w:rPr>
          <w:rFonts w:ascii="GHEA Grapalat" w:hAnsi="GHEA Grapalat"/>
          <w:b/>
        </w:rPr>
      </w:pPr>
    </w:p>
    <w:p w:rsidR="00DD4A6C" w:rsidRDefault="00DD4A6C" w:rsidP="00235549">
      <w:pPr>
        <w:widowControl w:val="0"/>
        <w:spacing w:after="160"/>
        <w:ind w:firstLine="567"/>
        <w:jc w:val="right"/>
        <w:rPr>
          <w:rFonts w:ascii="GHEA Grapalat" w:hAnsi="GHEA Grapalat"/>
          <w:b/>
        </w:rPr>
      </w:pPr>
    </w:p>
    <w:p w:rsidR="00DD4A6C" w:rsidRDefault="00DD4A6C" w:rsidP="009E6974">
      <w:pPr>
        <w:widowControl w:val="0"/>
        <w:spacing w:after="160"/>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DD4A6C" w:rsidRPr="009E6974" w:rsidRDefault="00DD4A6C" w:rsidP="00DD4A6C">
      <w:pPr>
        <w:pStyle w:val="BodyTextIndent3"/>
        <w:widowControl w:val="0"/>
        <w:spacing w:after="160"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E24DEF" w:rsidRPr="00BF4E90">
        <w:rPr>
          <w:rFonts w:ascii="GHEA Grapalat" w:hAnsi="GHEA Grapalat"/>
          <w:b/>
          <w:sz w:val="24"/>
          <w:szCs w:val="24"/>
        </w:rPr>
        <w:t>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9E6974" w:rsidRPr="009E6974">
        <w:rPr>
          <w:rFonts w:ascii="GHEA Grapalat" w:hAnsi="GHEA Grapalat"/>
          <w:b/>
          <w:sz w:val="24"/>
          <w:szCs w:val="24"/>
        </w:rPr>
        <w:t>ԳՀ–ԲՄԽԾՁԲ-23/17</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DD4A6C" w:rsidRDefault="002D4EEB" w:rsidP="005B3A59">
      <w:pPr>
        <w:pStyle w:val="NormalWeb"/>
        <w:shd w:val="clear" w:color="auto" w:fill="FFFFFF"/>
        <w:spacing w:before="0" w:beforeAutospacing="0" w:after="0" w:afterAutospacing="0"/>
        <w:jc w:val="both"/>
        <w:rPr>
          <w:rFonts w:ascii="GHEA Grapalat" w:eastAsiaTheme="minorHAnsi" w:hAnsi="GHEA Grapalat" w:cstheme="minorBidi"/>
          <w:b/>
        </w:rPr>
      </w:pPr>
      <w:r w:rsidRPr="00B138F3">
        <w:rPr>
          <w:rFonts w:ascii="GHEA Grapalat" w:eastAsiaTheme="minorHAnsi" w:hAnsi="GHEA Grapalat" w:cstheme="minorBidi"/>
        </w:rPr>
        <w:t xml:space="preserve">(далее-сумма гарантии) в течение </w:t>
      </w:r>
      <w:r w:rsidR="009D5D73">
        <w:rPr>
          <w:rFonts w:ascii="GHEA Grapalat" w:eastAsiaTheme="minorHAnsi" w:hAnsi="GHEA Grapalat" w:cstheme="minorBidi"/>
        </w:rPr>
        <w:t>пяти</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 xml:space="preserve">рабочих дней после получения требования. </w:t>
      </w:r>
      <w:r w:rsidR="005B3A59" w:rsidRPr="00DD4A6C">
        <w:rPr>
          <w:rFonts w:ascii="GHEA Grapalat" w:eastAsiaTheme="minorHAnsi" w:hAnsi="GHEA Grapalat" w:cstheme="minorBidi"/>
          <w:b/>
        </w:rPr>
        <w:t>Выплата производится посредством перечисления на расчетный счет</w:t>
      </w:r>
      <w:r w:rsidR="00DD4A6C" w:rsidRPr="00DD4A6C">
        <w:rPr>
          <w:rFonts w:ascii="GHEA Grapalat" w:eastAsiaTheme="minorHAnsi" w:hAnsi="GHEA Grapalat" w:cstheme="minorBidi"/>
          <w:b/>
        </w:rPr>
        <w:t xml:space="preserve">  </w:t>
      </w:r>
      <w:r w:rsidR="00DD4A6C" w:rsidRPr="00DD4A6C">
        <w:rPr>
          <w:rFonts w:ascii="GHEA Grapalat" w:hAnsi="GHEA Grapalat"/>
          <w:b/>
          <w:sz w:val="20"/>
          <w:szCs w:val="20"/>
          <w:u w:val="single"/>
          <w:lang w:val="hy-AM" w:eastAsia="en-US" w:bidi="ar-SA"/>
        </w:rPr>
        <w:t>900008000664</w:t>
      </w:r>
      <w:r w:rsidR="005B3A59" w:rsidRPr="00DD4A6C">
        <w:rPr>
          <w:rFonts w:ascii="GHEA Grapalat" w:eastAsiaTheme="minorHAnsi" w:hAnsi="GHEA Grapalat" w:cstheme="minorBidi"/>
          <w:b/>
        </w:rPr>
        <w:t xml:space="preserve"> бенефициара.</w:t>
      </w:r>
    </w:p>
    <w:p w:rsidR="005B3A59" w:rsidRPr="00B138F3" w:rsidRDefault="00DD4A6C"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sz w:val="18"/>
          <w:szCs w:val="18"/>
        </w:rPr>
        <w:t>номер заключаемого договара</w:t>
      </w:r>
    </w:p>
    <w:p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p>
    <w:p w:rsidR="00D0114A" w:rsidRPr="00E22E83" w:rsidRDefault="00D0114A" w:rsidP="00D0114A">
      <w:pPr>
        <w:pStyle w:val="NormalWeb"/>
        <w:shd w:val="clear" w:color="auto" w:fill="FFFFFF"/>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и  действует </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в</w:t>
      </w:r>
      <w:r w:rsidRPr="00E22E83">
        <w:rPr>
          <w:rFonts w:ascii="GHEA Grapalat" w:hAnsi="GHEA Grapalat"/>
        </w:rPr>
        <w:t>ключительно</w:t>
      </w:r>
      <w:r w:rsidRPr="00E22E83">
        <w:rPr>
          <w:rFonts w:ascii="GHEA Grapalat" w:eastAsiaTheme="minorHAnsi" w:hAnsi="GHEA Grapalat" w:cstheme="minorBidi"/>
        </w:rPr>
        <w:t xml:space="preserve"> </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 xml:space="preserve">до </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 xml:space="preserve">девяностого </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 xml:space="preserve">рабочего </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дня</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 xml:space="preserve">следующего за днем </w:t>
      </w:r>
    </w:p>
    <w:p w:rsidR="00D0114A" w:rsidRPr="00E22E83" w:rsidRDefault="00D0114A" w:rsidP="00D0114A">
      <w:pPr>
        <w:pStyle w:val="NormalWeb"/>
        <w:shd w:val="clear" w:color="auto" w:fill="FFFFFF"/>
        <w:contextualSpacing/>
        <w:jc w:val="both"/>
        <w:rPr>
          <w:rFonts w:ascii="GHEA Grapalat" w:eastAsiaTheme="minorHAnsi" w:hAnsi="GHEA Grapalat" w:cstheme="minorBidi"/>
          <w:sz w:val="18"/>
          <w:szCs w:val="18"/>
          <w:lang w:val="hy-AM"/>
        </w:rPr>
      </w:pPr>
    </w:p>
    <w:p w:rsidR="00D0114A" w:rsidRPr="00E22E83" w:rsidRDefault="00D0114A" w:rsidP="00D0114A">
      <w:pPr>
        <w:pStyle w:val="NormalWeb"/>
        <w:shd w:val="clear" w:color="auto" w:fill="FFFFFF"/>
        <w:contextualSpacing/>
        <w:jc w:val="center"/>
        <w:rPr>
          <w:rFonts w:eastAsiaTheme="minorHAnsi" w:cstheme="minorBidi"/>
        </w:rPr>
      </w:pP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rsidR="00D0114A" w:rsidRPr="00E22E83"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9E6974" w:rsidRDefault="009E6974" w:rsidP="000A214C">
      <w:pPr>
        <w:widowControl w:val="0"/>
        <w:spacing w:after="160"/>
        <w:jc w:val="right"/>
        <w:rPr>
          <w:rFonts w:ascii="GHEA Grapalat" w:hAnsi="GHEA Grapalat"/>
          <w:i/>
        </w:rPr>
      </w:pPr>
    </w:p>
    <w:p w:rsidR="009E6974" w:rsidRDefault="009E6974" w:rsidP="000A214C">
      <w:pPr>
        <w:widowControl w:val="0"/>
        <w:spacing w:after="160"/>
        <w:jc w:val="right"/>
        <w:rPr>
          <w:rFonts w:ascii="GHEA Grapalat" w:hAnsi="GHEA Grapalat"/>
          <w:i/>
        </w:rPr>
      </w:pPr>
    </w:p>
    <w:p w:rsidR="009E6974" w:rsidRDefault="009E6974" w:rsidP="000A214C">
      <w:pPr>
        <w:widowControl w:val="0"/>
        <w:spacing w:after="160"/>
        <w:jc w:val="right"/>
        <w:rPr>
          <w:rFonts w:ascii="GHEA Grapalat" w:hAnsi="GHEA Grapalat"/>
          <w:i/>
        </w:rPr>
      </w:pPr>
    </w:p>
    <w:p w:rsidR="009E6974" w:rsidRDefault="009E6974"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0A214C" w:rsidRPr="001C0262" w:rsidRDefault="000A214C" w:rsidP="001C0262">
      <w:pPr>
        <w:jc w:val="right"/>
        <w:rPr>
          <w:rFonts w:ascii="GHEA Grapalat" w:hAnsi="GHEA Grapalat"/>
          <w:i/>
        </w:rPr>
      </w:pPr>
      <w:r w:rsidRPr="00B138F3">
        <w:rPr>
          <w:rFonts w:ascii="GHEA Grapalat" w:hAnsi="GHEA Grapalat"/>
          <w:i/>
        </w:rPr>
        <w:t>Приложение № 5.1</w:t>
      </w:r>
    </w:p>
    <w:p w:rsidR="000A214C" w:rsidRPr="000A4ACC" w:rsidRDefault="00DD4A6C" w:rsidP="000A214C">
      <w:pPr>
        <w:widowControl w:val="0"/>
        <w:spacing w:after="160"/>
        <w:jc w:val="right"/>
        <w:rPr>
          <w:rFonts w:ascii="GHEA Grapalat" w:hAnsi="GHEA Grapalat" w:cs="GHEA Grapalat"/>
          <w:i/>
          <w:sz w:val="36"/>
          <w:szCs w:val="36"/>
        </w:rPr>
      </w:pPr>
      <w:r w:rsidRPr="00BF4E90">
        <w:rPr>
          <w:rFonts w:ascii="GHEA Grapalat" w:hAnsi="GHEA Grapalat"/>
          <w:b/>
        </w:rPr>
        <w:t xml:space="preserve">к Приглашению на </w:t>
      </w:r>
      <w:r w:rsidR="00E24DEF" w:rsidRPr="00BF4E90">
        <w:rPr>
          <w:rFonts w:ascii="GHEA Grapalat" w:hAnsi="GHEA Grapalat"/>
          <w:b/>
        </w:rPr>
        <w:t>открытый конкурс</w:t>
      </w:r>
      <w:r w:rsidRPr="00BF4E90">
        <w:rPr>
          <w:rFonts w:ascii="GHEA Grapalat" w:hAnsi="GHEA Grapalat" w:cs="Arial"/>
          <w:b/>
        </w:rPr>
        <w:br/>
      </w:r>
      <w:r w:rsidRPr="00374F4A">
        <w:rPr>
          <w:rFonts w:ascii="GHEA Grapalat" w:hAnsi="GHEA Grapalat"/>
          <w:b/>
        </w:rPr>
        <w:t>под кодом</w:t>
      </w:r>
      <w:r w:rsidR="000A214C" w:rsidRPr="009E6974">
        <w:rPr>
          <w:rFonts w:ascii="GHEA Grapalat" w:hAnsi="GHEA Grapalat"/>
          <w:b/>
        </w:rPr>
        <w:t xml:space="preserve"> </w:t>
      </w:r>
      <w:r w:rsidR="009E6974" w:rsidRPr="009E6974">
        <w:rPr>
          <w:rFonts w:ascii="GHEA Grapalat" w:hAnsi="GHEA Grapalat"/>
          <w:b/>
        </w:rPr>
        <w:t>ԳՀ–ԲՄԽԾՁԲ-23/17</w:t>
      </w:r>
      <w:r w:rsidR="000A214C" w:rsidRPr="000A4ACC">
        <w:rPr>
          <w:rStyle w:val="FootnoteReference"/>
          <w:rFonts w:ascii="GHEA Grapalat" w:hAnsi="GHEA Grapalat"/>
          <w:i/>
          <w:sz w:val="36"/>
          <w:szCs w:val="36"/>
        </w:rPr>
        <w:footnoteReference w:customMarkFollows="1" w:id="11"/>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1C0262" w:rsidRDefault="000A214C" w:rsidP="000745BE">
            <w:pPr>
              <w:widowControl w:val="0"/>
              <w:spacing w:after="160"/>
              <w:rPr>
                <w:rFonts w:ascii="GHEA Grapalat" w:hAnsi="GHEA Grapalat" w:cs="GHEA Grapalat"/>
                <w:b/>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1C0262">
              <w:rPr>
                <w:rFonts w:ascii="GHEA Grapalat" w:hAnsi="GHEA Grapalat"/>
              </w:rPr>
              <w:tab/>
            </w:r>
            <w:r w:rsidRPr="00B138F3">
              <w:rPr>
                <w:rFonts w:ascii="GHEA Grapalat" w:hAnsi="GHEA Grapalat"/>
              </w:rPr>
              <w:t xml:space="preserve">" </w:t>
            </w:r>
            <w:r w:rsidRPr="001C0262">
              <w:rPr>
                <w:rFonts w:ascii="GHEA Grapalat" w:hAnsi="GHEA Grapalat"/>
              </w:rPr>
              <w:tab/>
            </w:r>
            <w:r w:rsidRPr="00B138F3">
              <w:rPr>
                <w:rFonts w:ascii="GHEA Grapalat" w:hAnsi="GHEA Grapalat"/>
              </w:rPr>
              <w:t>20</w:t>
            </w:r>
            <w:r w:rsidRPr="001C0262">
              <w:rPr>
                <w:rFonts w:ascii="GHEA Grapalat" w:hAnsi="GHEA Grapalat"/>
              </w:rPr>
              <w:tab/>
            </w:r>
            <w:r w:rsidRPr="00B138F3">
              <w:rPr>
                <w:rFonts w:ascii="GHEA Grapalat" w:hAnsi="GHEA Grapalat"/>
              </w:rPr>
              <w:t>г.</w:t>
            </w:r>
            <w:r w:rsidRPr="00B138F3">
              <w:rPr>
                <w:rStyle w:val="FootnoteReference"/>
                <w:rFonts w:ascii="GHEA Grapalat" w:hAnsi="GHEA Grapalat"/>
              </w:rPr>
              <w:footnoteReference w:customMarkFollows="1" w:id="12"/>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DD4A6C" w:rsidRDefault="000A214C" w:rsidP="00DD4A6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DD4A6C" w:rsidRPr="00F56310">
        <w:rPr>
          <w:rFonts w:ascii="GHEA Grapalat" w:hAnsi="GHEA Grapalat"/>
          <w:b/>
          <w:lang w:bidi="ar-SA"/>
        </w:rPr>
        <w:t>Гарнинский муниципалитет</w:t>
      </w:r>
      <w:r w:rsidR="00DD4A6C"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9E6974" w:rsidRPr="009E6974">
        <w:rPr>
          <w:rFonts w:ascii="GHEA Grapalat" w:hAnsi="GHEA Grapalat"/>
          <w:b/>
          <w:lang w:bidi="ar-SA"/>
        </w:rPr>
        <w:t>ԳՀ–ԲՄԽԾՁԲ-23/17</w:t>
      </w:r>
      <w:r w:rsidR="00DD4A6C" w:rsidRPr="009E6974">
        <w:rPr>
          <w:rFonts w:ascii="GHEA Grapalat" w:hAnsi="GHEA Grapalat"/>
          <w:b/>
          <w:lang w:bidi="ar-SA"/>
        </w:rPr>
        <w:t xml:space="preserve"> </w:t>
      </w:r>
      <w:r w:rsidRPr="00B138F3">
        <w:rPr>
          <w:rFonts w:ascii="GHEA Grapalat" w:hAnsi="GHEA Grapalat"/>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D4A6C"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D4A6C" w:rsidRPr="00B138F3" w:rsidRDefault="00DD4A6C" w:rsidP="00DD4A6C">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C8727E">
              <w:rPr>
                <w:rFonts w:ascii="GHEA Grapalat" w:hAnsi="GHEA Grapalat"/>
                <w:lang w:bidi="ar-SA"/>
              </w:rPr>
              <w:t xml:space="preserve"> Гарнинский муниципалитет</w:t>
            </w:r>
          </w:p>
        </w:tc>
      </w:tr>
      <w:tr w:rsidR="00DD4A6C"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D4A6C" w:rsidRPr="00B138F3" w:rsidRDefault="00DD4A6C" w:rsidP="00DD4A6C">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DD4A6C"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D4A6C" w:rsidRPr="003A1A8A" w:rsidRDefault="00DD4A6C" w:rsidP="00DD4A6C">
            <w:pPr>
              <w:rPr>
                <w:rFonts w:ascii="Sylfaen" w:hAnsi="Sylfaen" w:cs="Sylfaen"/>
                <w:sz w:val="16"/>
                <w:szCs w:val="16"/>
                <w:lang w:val="hy-AM" w:eastAsia="en-US" w:bidi="ar-SA"/>
              </w:rPr>
            </w:pPr>
            <w:r>
              <w:rPr>
                <w:rFonts w:ascii="GHEA Grapalat" w:hAnsi="GHEA Grapalat"/>
              </w:rPr>
              <w:t xml:space="preserve">     </w:t>
            </w:r>
            <w:r w:rsidRPr="00B138F3">
              <w:rPr>
                <w:rFonts w:ascii="GHEA Grapalat" w:hAnsi="GHEA Grapalat"/>
              </w:rPr>
              <w:t>11.</w:t>
            </w:r>
            <w:r w:rsidRPr="00B138F3">
              <w:rPr>
                <w:rFonts w:ascii="GHEA Grapalat" w:hAnsi="GHEA Grapalat"/>
              </w:rPr>
              <w:tab/>
              <w:t>УНН бенефициара:</w:t>
            </w:r>
            <w:r w:rsidRPr="003A1A8A">
              <w:rPr>
                <w:rFonts w:ascii="GHEA Grapalat" w:hAnsi="GHEA Grapalat"/>
              </w:rPr>
              <w:t xml:space="preserve"> 03560247</w:t>
            </w:r>
          </w:p>
        </w:tc>
      </w:tr>
      <w:tr w:rsidR="00DD4A6C"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D4A6C" w:rsidRPr="00B138F3" w:rsidRDefault="00DD4A6C" w:rsidP="00DD4A6C">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C8727E">
              <w:rPr>
                <w:rFonts w:ascii="GHEA Grapalat" w:hAnsi="GHEA Grapalat"/>
              </w:rPr>
              <w:t xml:space="preserve"> Оперативный отдел Аппарата Министерства Финансов Республики Армения</w:t>
            </w:r>
          </w:p>
        </w:tc>
      </w:tr>
      <w:tr w:rsidR="00DD4A6C"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D4A6C" w:rsidRPr="00B138F3" w:rsidRDefault="00DD4A6C" w:rsidP="00DD4A6C">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hy-AM"/>
              </w:rPr>
              <w:t xml:space="preserve">  </w:t>
            </w:r>
            <w:r w:rsidRPr="00010706">
              <w:rPr>
                <w:rFonts w:ascii="Sylfaen" w:hAnsi="Sylfaen"/>
                <w:color w:val="333333"/>
                <w:sz w:val="22"/>
                <w:szCs w:val="22"/>
                <w:shd w:val="clear" w:color="auto" w:fill="FFFFFF"/>
                <w:lang w:val="en-US" w:eastAsia="en-US" w:bidi="ar-SA"/>
              </w:rPr>
              <w:t>900005000758</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DD4A6C" w:rsidRDefault="00DD4A6C" w:rsidP="00DD4A6C">
      <w:pPr>
        <w:widowControl w:val="0"/>
        <w:spacing w:after="160"/>
        <w:rPr>
          <w:rFonts w:ascii="GHEA Grapalat" w:hAnsi="GHEA Grapalat"/>
          <w:b/>
        </w:rPr>
      </w:pPr>
    </w:p>
    <w:p w:rsidR="001D48A8" w:rsidRDefault="001D48A8" w:rsidP="00E24DEF">
      <w:pPr>
        <w:widowControl w:val="0"/>
        <w:jc w:val="right"/>
        <w:rPr>
          <w:rFonts w:ascii="GHEA Grapalat" w:hAnsi="GHEA Grapalat"/>
          <w:b/>
        </w:rPr>
      </w:pPr>
    </w:p>
    <w:p w:rsidR="003B2F27" w:rsidRPr="00DD4A6C" w:rsidRDefault="003B2F27" w:rsidP="00E24DEF">
      <w:pPr>
        <w:widowControl w:val="0"/>
        <w:jc w:val="right"/>
        <w:rPr>
          <w:rFonts w:ascii="GHEA Grapalat" w:hAnsi="GHEA Grapalat"/>
          <w:b/>
        </w:rPr>
      </w:pPr>
      <w:r w:rsidRPr="00AD29CE">
        <w:rPr>
          <w:rFonts w:ascii="GHEA Grapalat" w:hAnsi="GHEA Grapalat"/>
          <w:b/>
        </w:rPr>
        <w:t xml:space="preserve">Приложение № </w:t>
      </w:r>
      <w:r w:rsidR="00B337B0" w:rsidRPr="006F1605">
        <w:rPr>
          <w:rFonts w:ascii="GHEA Grapalat" w:hAnsi="GHEA Grapalat"/>
          <w:b/>
        </w:rPr>
        <w:t>6</w:t>
      </w:r>
    </w:p>
    <w:p w:rsidR="00E24DEF" w:rsidRDefault="00DD4A6C" w:rsidP="00E24DEF">
      <w:pPr>
        <w:widowControl w:val="0"/>
        <w:spacing w:line="360" w:lineRule="auto"/>
        <w:jc w:val="right"/>
        <w:rPr>
          <w:rFonts w:ascii="GHEA Grapalat" w:hAnsi="GHEA Grapalat"/>
          <w:b/>
        </w:rPr>
      </w:pPr>
      <w:r w:rsidRPr="00BF4E90">
        <w:rPr>
          <w:rFonts w:ascii="GHEA Grapalat" w:hAnsi="GHEA Grapalat"/>
          <w:b/>
        </w:rPr>
        <w:t xml:space="preserve">к Приглашению на </w:t>
      </w:r>
      <w:r w:rsidR="00E24DEF" w:rsidRPr="00BF4E90">
        <w:rPr>
          <w:rFonts w:ascii="GHEA Grapalat" w:hAnsi="GHEA Grapalat"/>
          <w:b/>
        </w:rPr>
        <w:t>открытый конкурс</w:t>
      </w:r>
      <w:r w:rsidR="00E24DEF" w:rsidRPr="00374F4A">
        <w:rPr>
          <w:rFonts w:ascii="GHEA Grapalat" w:hAnsi="GHEA Grapalat"/>
          <w:b/>
        </w:rPr>
        <w:t xml:space="preserve"> </w:t>
      </w:r>
    </w:p>
    <w:p w:rsidR="00E24DEF" w:rsidRDefault="00DD4A6C" w:rsidP="001D48A8">
      <w:pPr>
        <w:widowControl w:val="0"/>
        <w:spacing w:line="360" w:lineRule="auto"/>
        <w:jc w:val="right"/>
        <w:rPr>
          <w:rFonts w:ascii="GHEA Grapalat" w:hAnsi="GHEA Grapalat"/>
          <w:b/>
        </w:rPr>
      </w:pPr>
      <w:r w:rsidRPr="00374F4A">
        <w:rPr>
          <w:rFonts w:ascii="GHEA Grapalat" w:hAnsi="GHEA Grapalat"/>
          <w:b/>
        </w:rPr>
        <w:t>под кодом</w:t>
      </w:r>
      <w:r w:rsidRPr="001D48A8">
        <w:rPr>
          <w:rFonts w:ascii="GHEA Grapalat" w:hAnsi="GHEA Grapalat"/>
          <w:b/>
        </w:rPr>
        <w:t xml:space="preserve"> </w:t>
      </w:r>
      <w:r w:rsidR="001D48A8" w:rsidRPr="001D48A8">
        <w:rPr>
          <w:rFonts w:ascii="GHEA Grapalat" w:hAnsi="GHEA Grapalat"/>
          <w:b/>
        </w:rPr>
        <w:t>ԳՀ–ԲՄԽԾՁԲ-23/17</w:t>
      </w:r>
    </w:p>
    <w:p w:rsidR="001D48A8" w:rsidRDefault="001D48A8" w:rsidP="003B2F27">
      <w:pPr>
        <w:widowControl w:val="0"/>
        <w:spacing w:after="160" w:line="360" w:lineRule="auto"/>
        <w:ind w:firstLine="142"/>
        <w:jc w:val="center"/>
        <w:rPr>
          <w:rFonts w:ascii="GHEA Grapalat" w:hAnsi="GHEA Grapalat"/>
          <w:b/>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1C0262">
        <w:rPr>
          <w:rFonts w:ascii="GHEA Grapalat" w:hAnsi="GHEA Grapalat"/>
          <w:b/>
        </w:rPr>
        <w:t>1.2.</w:t>
      </w:r>
      <w:r w:rsidRPr="001C0262">
        <w:rPr>
          <w:rFonts w:ascii="GHEA Grapalat" w:hAnsi="GHEA Grapalat"/>
          <w:b/>
        </w:rPr>
        <w:tab/>
        <w:t>Услуга предоставляется в соответствии с</w:t>
      </w:r>
      <w:r w:rsidR="001C0262" w:rsidRPr="001C0262">
        <w:rPr>
          <w:rFonts w:ascii="GHEA Grapalat" w:hAnsi="GHEA Grapalat"/>
          <w:b/>
        </w:rPr>
        <w:t xml:space="preserve"> градостроительной нормативно-технической и утвержденной проектно-сметной документацией и</w:t>
      </w:r>
      <w:r w:rsidRPr="001C0262">
        <w:rPr>
          <w:rFonts w:ascii="GHEA Grapalat" w:hAnsi="GHEA Grapalat"/>
          <w:b/>
        </w:rPr>
        <w:t xml:space="preserve"> установленной Приложением № 1 к договору Технической характеристикой-графиком закупки и в установленные сроки.</w:t>
      </w:r>
      <w:r w:rsidR="000608F6" w:rsidRPr="001C0262">
        <w:rPr>
          <w:rFonts w:ascii="GHEA Grapalat" w:hAnsi="GHEA Grapalat"/>
          <w:vertAlign w:val="superscript"/>
        </w:rPr>
        <w:t>15.</w:t>
      </w:r>
      <w:r w:rsidR="00DA3C30" w:rsidRPr="001C0262">
        <w:rPr>
          <w:rFonts w:ascii="GHEA Grapalat" w:hAnsi="GHEA Grapalat"/>
          <w:vertAlign w:val="superscript"/>
        </w:rPr>
        <w:t>1</w:t>
      </w:r>
    </w:p>
    <w:p w:rsidR="003B2F27" w:rsidRPr="00AD29CE" w:rsidRDefault="001C0262" w:rsidP="00DA3C30">
      <w:pPr>
        <w:rPr>
          <w:rFonts w:ascii="GHEA Grapalat" w:hAnsi="GHEA Grapalat" w:cs="Sylfaen"/>
          <w:b/>
          <w:smallCaps/>
        </w:rPr>
      </w:pPr>
      <w:r>
        <w:rPr>
          <w:rFonts w:ascii="GHEA Grapalat" w:hAnsi="GHEA Grapalat" w:cs="Sylfaen"/>
          <w:lang w:val="hy-AM"/>
        </w:rPr>
        <w:t xml:space="preserve">        </w:t>
      </w:r>
      <w:r w:rsidR="003B2F27" w:rsidRPr="00AD29CE">
        <w:rPr>
          <w:rFonts w:ascii="GHEA Grapalat" w:hAnsi="GHEA Grapalat"/>
          <w:b/>
          <w:smallCaps/>
        </w:rPr>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00424A59" w:rsidRPr="00424A59">
        <w:rPr>
          <w:rFonts w:ascii="GHEA Grapalat" w:hAnsi="GHEA Grapalat"/>
          <w:b/>
          <w:i/>
        </w:rPr>
        <w:t>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Pr>
          <w:rFonts w:ascii="GHEA Grapalat" w:hAnsi="GHEA Grapalat"/>
        </w:rPr>
        <w:t>;</w:t>
      </w:r>
      <w:r w:rsidR="00DA3C30" w:rsidRPr="00DA3C30">
        <w:rPr>
          <w:rFonts w:ascii="GHEA Grapalat" w:hAnsi="GHEA Grapalat"/>
          <w:vertAlign w:val="superscript"/>
        </w:rPr>
        <w:t>15.2</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713E0A" w:rsidRDefault="00D55A31" w:rsidP="00713E0A">
      <w:pPr>
        <w:jc w:val="both"/>
        <w:rPr>
          <w:rFonts w:ascii="GHEA Grapalat" w:hAnsi="GHEA Grapalat"/>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84C37">
      <w:pPr>
        <w:widowControl w:val="0"/>
        <w:tabs>
          <w:tab w:val="left" w:pos="1134"/>
        </w:tabs>
        <w:spacing w:after="160" w:line="360" w:lineRule="auto"/>
        <w:ind w:firstLine="567"/>
        <w:jc w:val="both"/>
        <w:rPr>
          <w:rFonts w:ascii="GHEA Grapalat" w:hAnsi="GHEA Grapalat"/>
          <w:vertAlign w:val="superscript"/>
        </w:rPr>
      </w:pPr>
      <w:r w:rsidRPr="00713E0A">
        <w:rPr>
          <w:rFonts w:ascii="GHEA Grapalat" w:hAnsi="GHEA Grapalat"/>
        </w:rPr>
        <w:t>3.1.</w:t>
      </w:r>
      <w:r w:rsidRPr="00713E0A">
        <w:rPr>
          <w:rFonts w:ascii="GHEA Grapalat" w:hAnsi="GHEA Grapalat"/>
        </w:rPr>
        <w:tab/>
        <w:t xml:space="preserve">Предоставленная услуга принимается подписанием акта сдачи-приемки между Заказчиком и Исполнителем. </w:t>
      </w:r>
      <w:r w:rsidRPr="00713E0A">
        <w:rPr>
          <w:rFonts w:ascii="GHEA Grapalat" w:hAnsi="GHEA Grapalat"/>
          <w:b/>
        </w:rPr>
        <w:t>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Pr>
          <w:rFonts w:ascii="GHEA Grapalat" w:hAnsi="GHEA Grapalat"/>
        </w:rPr>
        <w:t xml:space="preserve"> </w:t>
      </w:r>
      <w:r w:rsidR="009962D6" w:rsidRPr="009962D6">
        <w:rPr>
          <w:rFonts w:ascii="GHEA Grapalat" w:hAnsi="GHEA Grapalat"/>
          <w:vertAlign w:val="superscript"/>
        </w:rPr>
        <w:t>16.1</w:t>
      </w:r>
    </w:p>
    <w:p w:rsidR="00713E0A" w:rsidRPr="00713E0A" w:rsidRDefault="00713E0A" w:rsidP="00184C37">
      <w:pPr>
        <w:widowControl w:val="0"/>
        <w:tabs>
          <w:tab w:val="left" w:pos="1134"/>
        </w:tabs>
        <w:spacing w:after="160" w:line="360" w:lineRule="auto"/>
        <w:ind w:firstLine="567"/>
        <w:jc w:val="both"/>
        <w:rPr>
          <w:rFonts w:ascii="GHEA Grapalat" w:hAnsi="GHEA Grapalat" w:cs="Sylfaen"/>
          <w:b/>
        </w:rPr>
      </w:pPr>
      <w:r w:rsidRPr="00713E0A">
        <w:rPr>
          <w:rFonts w:ascii="GHEA Grapalat" w:hAnsi="GHEA Grapalat"/>
          <w:b/>
          <w:i/>
        </w:rPr>
        <w:t>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w:t>
      </w:r>
      <w:r w:rsidR="00713E0A">
        <w:rPr>
          <w:rFonts w:ascii="GHEA Grapalat" w:hAnsi="GHEA Grapalat"/>
        </w:rPr>
        <w:t xml:space="preserve">ку (Приложение № 3.1) и 2 </w:t>
      </w:r>
      <w:r>
        <w:rPr>
          <w:rFonts w:ascii="GHEA Grapalat" w:hAnsi="GHEA Grapalat"/>
        </w:rPr>
        <w:t xml:space="preserve">экземпляр 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424A59"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10</w:t>
      </w:r>
      <w:r w:rsidR="00184C37">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B2F27">
      <w:pPr>
        <w:widowControl w:val="0"/>
        <w:spacing w:after="160" w:line="336" w:lineRule="auto"/>
        <w:jc w:val="center"/>
        <w:rPr>
          <w:rFonts w:ascii="GHEA Grapalat" w:hAnsi="GHEA Grapalat"/>
          <w:b/>
        </w:rPr>
      </w:pP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13"/>
        <w:t>17</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424A59">
        <w:rPr>
          <w:rFonts w:ascii="GHEA Grapalat" w:hAnsi="GHEA Grapalat"/>
        </w:rPr>
        <w:t>30</w:t>
      </w:r>
      <w:r w:rsidR="00603F00">
        <w:rPr>
          <w:rFonts w:ascii="GHEA Grapalat" w:hAnsi="GHEA Grapalat"/>
        </w:rPr>
        <w:t xml:space="preserve">-ого </w:t>
      </w:r>
      <w:r w:rsidRPr="00AD29CE">
        <w:rPr>
          <w:rFonts w:ascii="GHEA Grapalat" w:hAnsi="GHEA Grapalat"/>
        </w:rPr>
        <w:t xml:space="preserve"> декабря данного года. </w:t>
      </w:r>
    </w:p>
    <w:p w:rsidR="00D932B2" w:rsidRPr="00424A59" w:rsidRDefault="009B7BE7" w:rsidP="00424A59">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r w:rsidR="00D932B2">
        <w:rPr>
          <w:rFonts w:ascii="GHEA Grapalat" w:hAnsi="GHEA Grapalat"/>
          <w:b/>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424A59" w:rsidRDefault="003B2F27" w:rsidP="003B2F27">
      <w:pPr>
        <w:widowControl w:val="0"/>
        <w:tabs>
          <w:tab w:val="left" w:pos="1134"/>
        </w:tabs>
        <w:spacing w:after="160" w:line="360" w:lineRule="auto"/>
        <w:ind w:firstLine="567"/>
        <w:jc w:val="both"/>
        <w:rPr>
          <w:rFonts w:ascii="GHEA Grapalat" w:hAnsi="GHEA Grapalat" w:cs="Sylfaen"/>
          <w:b/>
        </w:rPr>
      </w:pPr>
      <w:r w:rsidRPr="00424A59">
        <w:rPr>
          <w:rFonts w:ascii="GHEA Grapalat" w:hAnsi="GHEA Grapalat"/>
          <w:b/>
        </w:rPr>
        <w:t>5.2.</w:t>
      </w:r>
      <w:r w:rsidRPr="00424A59">
        <w:rPr>
          <w:rFonts w:ascii="GHEA Grapalat" w:hAnsi="GHEA Grapalat"/>
          <w:b/>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sidRPr="00424A59">
        <w:rPr>
          <w:rStyle w:val="FootnoteReference"/>
          <w:rFonts w:ascii="GHEA Grapalat" w:hAnsi="GHEA Grapalat"/>
          <w:b/>
        </w:rPr>
        <w:footnoteReference w:customMarkFollows="1" w:id="14"/>
        <w:t>20</w:t>
      </w:r>
      <w:r w:rsidRPr="00424A59">
        <w:rPr>
          <w:rFonts w:ascii="GHEA Grapalat" w:hAnsi="GHEA Grapalat"/>
          <w:b/>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424A59" w:rsidRDefault="003B2F27" w:rsidP="003B2F27">
      <w:pPr>
        <w:widowControl w:val="0"/>
        <w:tabs>
          <w:tab w:val="left" w:pos="1134"/>
        </w:tabs>
        <w:spacing w:after="160" w:line="360" w:lineRule="auto"/>
        <w:ind w:firstLine="567"/>
        <w:jc w:val="both"/>
        <w:rPr>
          <w:rFonts w:ascii="GHEA Grapalat" w:hAnsi="GHEA Grapalat" w:cs="Sylfaen"/>
          <w:b/>
        </w:rPr>
      </w:pPr>
      <w:r w:rsidRPr="00424A59">
        <w:rPr>
          <w:rFonts w:ascii="GHEA Grapalat" w:hAnsi="GHEA Grapalat"/>
          <w:b/>
        </w:rPr>
        <w:t>5.4.</w:t>
      </w:r>
      <w:r w:rsidRPr="00424A59">
        <w:rPr>
          <w:rFonts w:ascii="GHEA Grapalat" w:hAnsi="GHEA Grapalat"/>
          <w:b/>
        </w:rPr>
        <w:tab/>
        <w:t xml:space="preserve">Предусмотренные пунктами </w:t>
      </w:r>
      <w:r w:rsidR="00424A59" w:rsidRPr="00424A59">
        <w:rPr>
          <w:rFonts w:ascii="GHEA Grapalat" w:hAnsi="GHEA Grapalat" w:cs="Sylfaen"/>
          <w:b/>
          <w:lang w:val="hy-AM" w:eastAsia="en-US" w:bidi="ar-SA"/>
        </w:rPr>
        <w:t xml:space="preserve">5.2, 5.3 </w:t>
      </w:r>
      <w:r w:rsidR="00424A59" w:rsidRPr="00424A59">
        <w:rPr>
          <w:rFonts w:ascii="GHEA Grapalat" w:hAnsi="GHEA Grapalat"/>
          <w:b/>
        </w:rPr>
        <w:t>и</w:t>
      </w:r>
      <w:r w:rsidR="00424A59" w:rsidRPr="00424A59">
        <w:rPr>
          <w:rFonts w:ascii="GHEA Grapalat" w:hAnsi="GHEA Grapalat" w:cs="Sylfaen"/>
          <w:b/>
          <w:lang w:val="hy-AM" w:eastAsia="en-US" w:bidi="ar-SA"/>
        </w:rPr>
        <w:t xml:space="preserve"> 5.5.1</w:t>
      </w:r>
      <w:r w:rsidRPr="00424A59">
        <w:rPr>
          <w:rFonts w:ascii="GHEA Grapalat" w:hAnsi="GHEA Grapalat"/>
          <w:b/>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Default="003B2F27" w:rsidP="003B2F27">
      <w:pPr>
        <w:widowControl w:val="0"/>
        <w:tabs>
          <w:tab w:val="left" w:pos="1134"/>
        </w:tabs>
        <w:spacing w:after="160" w:line="360" w:lineRule="auto"/>
        <w:ind w:firstLine="567"/>
        <w:jc w:val="both"/>
        <w:rPr>
          <w:rFonts w:ascii="GHEA Grapalat" w:hAnsi="GHEA Grapalat"/>
          <w:vertAlign w:val="superscrip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424A59" w:rsidRPr="00424A59" w:rsidRDefault="00424A59" w:rsidP="00424A59">
      <w:pPr>
        <w:pStyle w:val="FootnoteText"/>
        <w:jc w:val="both"/>
        <w:rPr>
          <w:rFonts w:ascii="GHEA Grapalat" w:hAnsi="GHEA Grapalat"/>
          <w:b/>
          <w:i/>
          <w:sz w:val="24"/>
          <w:szCs w:val="24"/>
        </w:rPr>
      </w:pPr>
      <w:r w:rsidRPr="00424A59">
        <w:rPr>
          <w:rFonts w:ascii="GHEA Grapalat" w:hAnsi="GHEA Grapalat"/>
          <w:b/>
          <w:i/>
          <w:sz w:val="24"/>
          <w:szCs w:val="24"/>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424A59" w:rsidRPr="00424A59" w:rsidRDefault="00424A59" w:rsidP="00424A59">
      <w:pPr>
        <w:pStyle w:val="FootnoteText"/>
        <w:jc w:val="both"/>
        <w:rPr>
          <w:rFonts w:ascii="GHEA Grapalat" w:hAnsi="GHEA Grapalat"/>
          <w:b/>
          <w:lang w:val="hy-AM"/>
        </w:rPr>
      </w:pPr>
    </w:p>
    <w:tbl>
      <w:tblPr>
        <w:tblStyle w:val="TableGrid"/>
        <w:tblW w:w="9019" w:type="dxa"/>
        <w:tblInd w:w="587" w:type="dxa"/>
        <w:tblLook w:val="04A0" w:firstRow="1" w:lastRow="0" w:firstColumn="1" w:lastColumn="0" w:noHBand="0" w:noVBand="1"/>
      </w:tblPr>
      <w:tblGrid>
        <w:gridCol w:w="939"/>
        <w:gridCol w:w="4323"/>
        <w:gridCol w:w="3757"/>
      </w:tblGrid>
      <w:tr w:rsidR="00424A59" w:rsidRPr="00424A59" w:rsidTr="0028718E">
        <w:tc>
          <w:tcPr>
            <w:tcW w:w="939" w:type="dxa"/>
          </w:tcPr>
          <w:p w:rsidR="00424A59" w:rsidRPr="00424A59" w:rsidRDefault="00424A59" w:rsidP="001C0262">
            <w:pPr>
              <w:pStyle w:val="NormalWeb"/>
              <w:spacing w:before="0" w:beforeAutospacing="0" w:after="0" w:afterAutospacing="0" w:line="360" w:lineRule="auto"/>
              <w:jc w:val="center"/>
              <w:rPr>
                <w:rFonts w:ascii="GHEA Grapalat" w:hAnsi="GHEA Grapalat"/>
                <w:b/>
                <w:i/>
                <w:sz w:val="16"/>
              </w:rPr>
            </w:pPr>
            <w:r w:rsidRPr="00424A59">
              <w:rPr>
                <w:rFonts w:ascii="GHEA Grapalat" w:hAnsi="GHEA Grapalat"/>
                <w:b/>
                <w:i/>
                <w:sz w:val="16"/>
              </w:rPr>
              <w:t>N</w:t>
            </w:r>
          </w:p>
        </w:tc>
        <w:tc>
          <w:tcPr>
            <w:tcW w:w="4323" w:type="dxa"/>
          </w:tcPr>
          <w:p w:rsidR="00424A59" w:rsidRPr="00424A59" w:rsidRDefault="00424A59" w:rsidP="001C0262">
            <w:pPr>
              <w:pStyle w:val="NormalWeb"/>
              <w:spacing w:before="0" w:beforeAutospacing="0" w:after="0" w:afterAutospacing="0" w:line="360" w:lineRule="auto"/>
              <w:jc w:val="center"/>
              <w:rPr>
                <w:rFonts w:ascii="GHEA Grapalat" w:hAnsi="GHEA Grapalat"/>
                <w:b/>
                <w:i/>
                <w:sz w:val="16"/>
                <w:szCs w:val="16"/>
                <w:u w:val="single"/>
              </w:rPr>
            </w:pPr>
            <w:r w:rsidRPr="00424A59">
              <w:rPr>
                <w:rFonts w:ascii="GHEA Grapalat" w:hAnsi="GHEA Grapalat" w:cs="Sylfaen"/>
                <w:b/>
                <w:i/>
                <w:sz w:val="16"/>
                <w:szCs w:val="16"/>
                <w:u w:val="single"/>
                <w:lang w:val="hy-AM"/>
              </w:rPr>
              <w:t>Нарушение</w:t>
            </w:r>
          </w:p>
        </w:tc>
        <w:tc>
          <w:tcPr>
            <w:tcW w:w="3757" w:type="dxa"/>
          </w:tcPr>
          <w:p w:rsidR="00424A59" w:rsidRPr="00424A59" w:rsidRDefault="00424A59" w:rsidP="001C0262">
            <w:pPr>
              <w:pStyle w:val="NormalWeb"/>
              <w:spacing w:before="0" w:beforeAutospacing="0" w:after="0" w:afterAutospacing="0" w:line="360" w:lineRule="auto"/>
              <w:jc w:val="center"/>
              <w:rPr>
                <w:rFonts w:ascii="GHEA Grapalat" w:hAnsi="GHEA Grapalat"/>
                <w:b/>
                <w:i/>
                <w:sz w:val="16"/>
                <w:szCs w:val="16"/>
                <w:u w:val="single"/>
              </w:rPr>
            </w:pPr>
            <w:r w:rsidRPr="00424A59">
              <w:rPr>
                <w:rFonts w:ascii="GHEA Grapalat" w:hAnsi="GHEA Grapalat"/>
                <w:b/>
                <w:i/>
                <w:sz w:val="16"/>
                <w:szCs w:val="16"/>
                <w:u w:val="single"/>
                <w:lang w:val="en-US"/>
              </w:rPr>
              <w:t>О</w:t>
            </w:r>
            <w:r w:rsidRPr="00424A59">
              <w:rPr>
                <w:rFonts w:ascii="GHEA Grapalat" w:hAnsi="GHEA Grapalat"/>
                <w:b/>
                <w:i/>
                <w:sz w:val="16"/>
                <w:szCs w:val="16"/>
                <w:u w:val="single"/>
              </w:rPr>
              <w:t>тветственност</w:t>
            </w:r>
            <w:r w:rsidRPr="00424A59">
              <w:rPr>
                <w:rFonts w:ascii="GHEA Grapalat" w:hAnsi="GHEA Grapalat"/>
                <w:b/>
                <w:i/>
                <w:sz w:val="16"/>
                <w:szCs w:val="16"/>
                <w:u w:val="single"/>
                <w:lang w:val="en-US"/>
              </w:rPr>
              <w:t>ь</w:t>
            </w:r>
          </w:p>
        </w:tc>
      </w:tr>
      <w:tr w:rsidR="00424A59" w:rsidRPr="00424A59" w:rsidTr="0028718E">
        <w:tc>
          <w:tcPr>
            <w:tcW w:w="939" w:type="dxa"/>
          </w:tcPr>
          <w:p w:rsidR="00424A59" w:rsidRPr="0028718E" w:rsidRDefault="0028718E" w:rsidP="001C0262">
            <w:pPr>
              <w:pStyle w:val="NormalWeb"/>
              <w:spacing w:before="0" w:beforeAutospacing="0" w:after="0" w:afterAutospacing="0" w:line="360" w:lineRule="auto"/>
              <w:jc w:val="center"/>
              <w:rPr>
                <w:rFonts w:ascii="GHEA Grapalat" w:hAnsi="GHEA Grapalat"/>
                <w:b/>
                <w:i/>
                <w:sz w:val="16"/>
                <w:lang w:val="hy-AM"/>
              </w:rPr>
            </w:pPr>
            <w:r>
              <w:rPr>
                <w:rFonts w:ascii="GHEA Grapalat" w:hAnsi="GHEA Grapalat"/>
                <w:b/>
                <w:i/>
                <w:sz w:val="16"/>
                <w:lang w:val="hy-AM"/>
              </w:rPr>
              <w:t>1</w:t>
            </w:r>
          </w:p>
        </w:tc>
        <w:tc>
          <w:tcPr>
            <w:tcW w:w="4323" w:type="dxa"/>
          </w:tcPr>
          <w:p w:rsidR="00424A59" w:rsidRPr="00424A59" w:rsidRDefault="0028718E" w:rsidP="001C0262">
            <w:pPr>
              <w:pStyle w:val="NormalWeb"/>
              <w:spacing w:before="0" w:beforeAutospacing="0" w:after="0" w:afterAutospacing="0" w:line="360" w:lineRule="auto"/>
              <w:jc w:val="center"/>
              <w:rPr>
                <w:rFonts w:ascii="GHEA Grapalat" w:hAnsi="GHEA Grapalat"/>
                <w:b/>
                <w:i/>
                <w:sz w:val="16"/>
              </w:rPr>
            </w:pPr>
            <w:r w:rsidRPr="0028718E">
              <w:rPr>
                <w:rFonts w:ascii="GHEA Grapalat" w:hAnsi="GHEA Grapalat"/>
                <w:b/>
                <w:i/>
                <w:sz w:val="16"/>
              </w:rPr>
              <w:t>Неправильная организация и оснащение строительной площадки</w:t>
            </w:r>
          </w:p>
        </w:tc>
        <w:tc>
          <w:tcPr>
            <w:tcW w:w="3757" w:type="dxa"/>
            <w:vAlign w:val="center"/>
          </w:tcPr>
          <w:p w:rsidR="00424A59" w:rsidRPr="00424A59" w:rsidRDefault="0028718E" w:rsidP="0028718E">
            <w:pPr>
              <w:pStyle w:val="NormalWeb"/>
              <w:spacing w:before="0" w:beforeAutospacing="0" w:after="0" w:afterAutospacing="0" w:line="360" w:lineRule="auto"/>
              <w:jc w:val="center"/>
              <w:rPr>
                <w:rFonts w:ascii="GHEA Grapalat" w:hAnsi="GHEA Grapalat"/>
                <w:b/>
                <w:i/>
                <w:sz w:val="16"/>
              </w:rPr>
            </w:pPr>
            <w:r w:rsidRPr="0028718E">
              <w:rPr>
                <w:rFonts w:ascii="GHEA Grapalat" w:hAnsi="GHEA Grapalat"/>
                <w:b/>
                <w:i/>
                <w:sz w:val="16"/>
              </w:rPr>
              <w:t>Неустойка - в размере 0,5% от цены договора</w:t>
            </w:r>
          </w:p>
        </w:tc>
      </w:tr>
      <w:tr w:rsidR="00424A59" w:rsidRPr="00424A59" w:rsidTr="0028718E">
        <w:tc>
          <w:tcPr>
            <w:tcW w:w="939" w:type="dxa"/>
          </w:tcPr>
          <w:p w:rsidR="00424A59" w:rsidRPr="0028718E" w:rsidRDefault="0028718E" w:rsidP="001C0262">
            <w:pPr>
              <w:pStyle w:val="NormalWeb"/>
              <w:spacing w:before="0" w:beforeAutospacing="0" w:after="0" w:afterAutospacing="0" w:line="360" w:lineRule="auto"/>
              <w:jc w:val="center"/>
              <w:rPr>
                <w:rFonts w:ascii="GHEA Grapalat" w:hAnsi="GHEA Grapalat"/>
                <w:b/>
                <w:i/>
                <w:sz w:val="16"/>
                <w:lang w:val="hy-AM"/>
              </w:rPr>
            </w:pPr>
            <w:r>
              <w:rPr>
                <w:rFonts w:ascii="GHEA Grapalat" w:hAnsi="GHEA Grapalat"/>
                <w:b/>
                <w:i/>
                <w:sz w:val="16"/>
                <w:lang w:val="hy-AM"/>
              </w:rPr>
              <w:t>2</w:t>
            </w:r>
          </w:p>
        </w:tc>
        <w:tc>
          <w:tcPr>
            <w:tcW w:w="4323" w:type="dxa"/>
          </w:tcPr>
          <w:p w:rsidR="00424A59" w:rsidRPr="00424A59" w:rsidRDefault="0028718E" w:rsidP="001C0262">
            <w:pPr>
              <w:pStyle w:val="NormalWeb"/>
              <w:spacing w:before="0" w:beforeAutospacing="0" w:after="0" w:afterAutospacing="0" w:line="360" w:lineRule="auto"/>
              <w:jc w:val="center"/>
              <w:rPr>
                <w:rFonts w:ascii="GHEA Grapalat" w:hAnsi="GHEA Grapalat"/>
                <w:b/>
                <w:i/>
                <w:sz w:val="16"/>
              </w:rPr>
            </w:pPr>
            <w:r w:rsidRPr="0028718E">
              <w:rPr>
                <w:rFonts w:ascii="GHEA Grapalat" w:hAnsi="GHEA Grapalat"/>
                <w:b/>
                <w:i/>
                <w:sz w:val="16"/>
              </w:rPr>
              <w:t>Несоблюдение норм технической безопасности, санитарных и экологических (в том числе мероприятий по адаптации к изменению климата) норм</w:t>
            </w:r>
          </w:p>
        </w:tc>
        <w:tc>
          <w:tcPr>
            <w:tcW w:w="3757" w:type="dxa"/>
            <w:vAlign w:val="center"/>
          </w:tcPr>
          <w:p w:rsidR="00424A59" w:rsidRPr="00424A59" w:rsidRDefault="0028718E" w:rsidP="0028718E">
            <w:pPr>
              <w:pStyle w:val="NormalWeb"/>
              <w:spacing w:before="0" w:beforeAutospacing="0" w:after="0" w:afterAutospacing="0" w:line="360" w:lineRule="auto"/>
              <w:jc w:val="center"/>
              <w:rPr>
                <w:rFonts w:ascii="GHEA Grapalat" w:hAnsi="GHEA Grapalat"/>
                <w:b/>
                <w:i/>
                <w:sz w:val="16"/>
              </w:rPr>
            </w:pPr>
            <w:r w:rsidRPr="0028718E">
              <w:rPr>
                <w:rFonts w:ascii="GHEA Grapalat" w:hAnsi="GHEA Grapalat"/>
                <w:b/>
                <w:i/>
                <w:sz w:val="16"/>
              </w:rPr>
              <w:t>Неустойка - в размере 0,5% от цены договора</w:t>
            </w:r>
          </w:p>
        </w:tc>
      </w:tr>
      <w:tr w:rsidR="00424A59" w:rsidRPr="00424A59" w:rsidTr="0028718E">
        <w:tc>
          <w:tcPr>
            <w:tcW w:w="939" w:type="dxa"/>
          </w:tcPr>
          <w:p w:rsidR="00424A59" w:rsidRPr="0028718E" w:rsidRDefault="0028718E" w:rsidP="001C0262">
            <w:pPr>
              <w:pStyle w:val="NormalWeb"/>
              <w:spacing w:before="0" w:beforeAutospacing="0" w:after="0" w:afterAutospacing="0" w:line="360" w:lineRule="auto"/>
              <w:jc w:val="center"/>
              <w:rPr>
                <w:rFonts w:ascii="GHEA Grapalat" w:hAnsi="GHEA Grapalat"/>
                <w:b/>
                <w:i/>
                <w:sz w:val="16"/>
                <w:lang w:val="hy-AM"/>
              </w:rPr>
            </w:pPr>
            <w:r>
              <w:rPr>
                <w:rFonts w:ascii="GHEA Grapalat" w:hAnsi="GHEA Grapalat"/>
                <w:b/>
                <w:i/>
                <w:sz w:val="16"/>
                <w:lang w:val="hy-AM"/>
              </w:rPr>
              <w:t>3</w:t>
            </w:r>
          </w:p>
        </w:tc>
        <w:tc>
          <w:tcPr>
            <w:tcW w:w="4323" w:type="dxa"/>
          </w:tcPr>
          <w:p w:rsidR="00424A59" w:rsidRPr="00424A59" w:rsidRDefault="0028718E" w:rsidP="001C0262">
            <w:pPr>
              <w:pStyle w:val="NormalWeb"/>
              <w:spacing w:before="0" w:beforeAutospacing="0" w:after="0" w:afterAutospacing="0" w:line="360" w:lineRule="auto"/>
              <w:jc w:val="center"/>
              <w:rPr>
                <w:rFonts w:ascii="GHEA Grapalat" w:hAnsi="GHEA Grapalat"/>
                <w:b/>
                <w:i/>
                <w:sz w:val="16"/>
              </w:rPr>
            </w:pPr>
            <w:r w:rsidRPr="0028718E">
              <w:rPr>
                <w:rFonts w:ascii="GHEA Grapalat" w:hAnsi="GHEA Grapalat"/>
                <w:b/>
                <w:i/>
                <w:sz w:val="16"/>
              </w:rPr>
              <w:t>Непредоставление письменных свидетельств о соответствии указанным требованиям на ежедневной основе</w:t>
            </w:r>
          </w:p>
        </w:tc>
        <w:tc>
          <w:tcPr>
            <w:tcW w:w="3757" w:type="dxa"/>
            <w:vAlign w:val="center"/>
          </w:tcPr>
          <w:p w:rsidR="00424A59" w:rsidRPr="00424A59" w:rsidRDefault="0028718E" w:rsidP="0028718E">
            <w:pPr>
              <w:pStyle w:val="NormalWeb"/>
              <w:spacing w:before="0" w:beforeAutospacing="0" w:after="0" w:afterAutospacing="0" w:line="360" w:lineRule="auto"/>
              <w:jc w:val="center"/>
              <w:rPr>
                <w:rFonts w:ascii="GHEA Grapalat" w:hAnsi="GHEA Grapalat"/>
                <w:b/>
                <w:i/>
                <w:sz w:val="16"/>
              </w:rPr>
            </w:pPr>
            <w:r w:rsidRPr="0028718E">
              <w:rPr>
                <w:rFonts w:ascii="GHEA Grapalat" w:hAnsi="GHEA Grapalat"/>
                <w:b/>
                <w:i/>
                <w:sz w:val="16"/>
              </w:rPr>
              <w:t>Неустойка - в размере 0,5% от цены договора</w:t>
            </w:r>
          </w:p>
        </w:tc>
      </w:tr>
    </w:tbl>
    <w:p w:rsidR="00424A59" w:rsidRPr="00844C3A" w:rsidRDefault="00424A59" w:rsidP="003B2F27">
      <w:pPr>
        <w:widowControl w:val="0"/>
        <w:tabs>
          <w:tab w:val="left" w:pos="1134"/>
        </w:tabs>
        <w:spacing w:after="160" w:line="360" w:lineRule="auto"/>
        <w:ind w:firstLine="567"/>
        <w:jc w:val="both"/>
        <w:rPr>
          <w:rFonts w:ascii="GHEA Grapalat" w:hAnsi="GHEA Grapalat"/>
        </w:rPr>
      </w:pP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10966">
      <w:pPr>
        <w:jc w:val="center"/>
        <w:rPr>
          <w:rFonts w:ascii="GHEA Grapalat" w:hAnsi="GHEA Grapalat"/>
          <w:b/>
        </w:rPr>
      </w:pPr>
    </w:p>
    <w:p w:rsidR="003B2F27" w:rsidRPr="00E661BE" w:rsidRDefault="003B2F27" w:rsidP="00810966">
      <w:pPr>
        <w:jc w:val="center"/>
        <w:rPr>
          <w:rFonts w:ascii="GHEA Grapalat" w:hAnsi="GHEA Grapalat"/>
          <w:b/>
        </w:rPr>
      </w:pPr>
      <w:r w:rsidRPr="00AD29CE">
        <w:rPr>
          <w:rFonts w:ascii="GHEA Grapalat" w:hAnsi="GHEA Grapalat"/>
          <w:b/>
        </w:rPr>
        <w:t>7. ИНЫЕ УСЛОВИЯ</w:t>
      </w:r>
    </w:p>
    <w:p w:rsidR="0043443E" w:rsidRPr="00E661BE" w:rsidRDefault="0043443E" w:rsidP="00810966">
      <w:pPr>
        <w:jc w:val="center"/>
        <w:rPr>
          <w:rFonts w:ascii="GHEA Grapalat" w:hAnsi="GHEA Grapalat" w:cs="Sylfaen"/>
          <w:b/>
        </w:rPr>
      </w:pP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15"/>
        <w:t>22</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16"/>
        <w:t>23</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r w:rsidR="002B2DF0" w:rsidRPr="00842146">
        <w:rPr>
          <w:rFonts w:ascii="GHEA Grapalat" w:hAnsi="GHEA Grapalat"/>
        </w:rPr>
        <w:t>двадцатипя</w:t>
      </w:r>
      <w:r w:rsidRPr="00842146">
        <w:rPr>
          <w:rFonts w:ascii="GHEA Grapalat" w:hAnsi="GHEA Grapalat"/>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 xml:space="preserve">" </w:t>
      </w:r>
      <w:r w:rsidR="00936F41">
        <w:rPr>
          <w:rFonts w:ascii="GHEA Grapalat" w:hAnsi="GHEA Grapalat"/>
        </w:rPr>
        <w:t xml:space="preserve"> </w:t>
      </w:r>
      <w:r w:rsidR="00936F41" w:rsidRPr="00842146">
        <w:rPr>
          <w:rFonts w:ascii="GHEA Grapalat" w:hAnsi="GHEA Grapalat"/>
        </w:rPr>
        <w:t>подпункта 1</w:t>
      </w:r>
      <w:r w:rsidR="00936F41">
        <w:rPr>
          <w:rFonts w:ascii="GHEA Grapalat" w:hAnsi="GHEA Grapalat"/>
        </w:rPr>
        <w:t xml:space="preserve"> и </w:t>
      </w:r>
      <w:r w:rsidRPr="00842146">
        <w:rPr>
          <w:rFonts w:ascii="GHEA Grapalat" w:hAnsi="GHEA Grapalat"/>
        </w:rPr>
        <w:t>абзаца "б" подпункта 1</w:t>
      </w:r>
      <w:r w:rsidR="002C12AE" w:rsidRPr="00842146">
        <w:rPr>
          <w:rFonts w:ascii="GHEA Grapalat" w:hAnsi="GHEA Grapalat"/>
        </w:rPr>
        <w:t>7</w:t>
      </w:r>
      <w:r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Pr="00842146">
        <w:rPr>
          <w:rFonts w:ascii="GHEA Grapalat" w:hAnsi="GHEA Grapalat"/>
        </w:rPr>
        <w:t xml:space="preserve"> </w:t>
      </w:r>
      <w:r w:rsidR="00A15315" w:rsidRPr="00842146">
        <w:rPr>
          <w:rFonts w:ascii="GHEA Grapalat" w:hAnsi="GHEA Grapalat"/>
        </w:rPr>
        <w:t xml:space="preserve">квалификации и </w:t>
      </w:r>
      <w:r w:rsidRPr="00842146">
        <w:rPr>
          <w:rFonts w:ascii="GHEA Grapalat" w:hAnsi="GHEA Grapalat"/>
        </w:rPr>
        <w:t>договора представленн</w:t>
      </w:r>
      <w:r w:rsidR="00A27144" w:rsidRPr="00842146">
        <w:rPr>
          <w:rFonts w:ascii="GHEA Grapalat" w:hAnsi="GHEA Grapalat"/>
        </w:rPr>
        <w:t>ых</w:t>
      </w:r>
      <w:r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842146">
        <w:rPr>
          <w:rStyle w:val="FootnoteReference"/>
          <w:rFonts w:ascii="GHEA Grapalat" w:hAnsi="GHEA Grapalat"/>
        </w:rPr>
        <w:footnoteReference w:customMarkFollows="1" w:id="17"/>
        <w:t>24</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1A2D38" w:rsidRDefault="001A2D38" w:rsidP="003B2F27">
      <w:pPr>
        <w:widowControl w:val="0"/>
        <w:spacing w:after="160" w:line="360" w:lineRule="auto"/>
        <w:jc w:val="right"/>
        <w:rPr>
          <w:rFonts w:ascii="GHEA Grapalat" w:hAnsi="GHEA Grapalat"/>
          <w:i/>
        </w:rPr>
      </w:pP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8"/>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1914"/>
        <w:gridCol w:w="1174"/>
        <w:gridCol w:w="1355"/>
        <w:gridCol w:w="822"/>
        <w:gridCol w:w="1121"/>
        <w:gridCol w:w="1511"/>
      </w:tblGrid>
      <w:tr w:rsidR="003B2F27" w:rsidRPr="00E40AC8" w:rsidTr="0008308C">
        <w:trPr>
          <w:trHeight w:val="422"/>
          <w:jc w:val="center"/>
        </w:trPr>
        <w:tc>
          <w:tcPr>
            <w:tcW w:w="11623"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08308C">
        <w:trPr>
          <w:trHeight w:val="247"/>
          <w:jc w:val="center"/>
        </w:trPr>
        <w:tc>
          <w:tcPr>
            <w:tcW w:w="188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72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2"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826"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E24DEF">
        <w:trPr>
          <w:trHeight w:val="501"/>
          <w:jc w:val="center"/>
        </w:trPr>
        <w:tc>
          <w:tcPr>
            <w:tcW w:w="1880" w:type="dxa"/>
            <w:vMerge/>
            <w:vAlign w:val="center"/>
          </w:tcPr>
          <w:p w:rsidR="003B2F27" w:rsidRPr="00E40AC8" w:rsidRDefault="003B2F27" w:rsidP="005B7138">
            <w:pPr>
              <w:widowControl w:val="0"/>
              <w:spacing w:after="120"/>
              <w:jc w:val="center"/>
              <w:rPr>
                <w:rFonts w:ascii="GHEA Grapalat" w:hAnsi="GHEA Grapalat"/>
                <w:sz w:val="20"/>
              </w:rPr>
            </w:pPr>
          </w:p>
        </w:tc>
        <w:tc>
          <w:tcPr>
            <w:tcW w:w="1846" w:type="dxa"/>
            <w:vMerge/>
            <w:vAlign w:val="center"/>
          </w:tcPr>
          <w:p w:rsidR="003B2F27" w:rsidRPr="00E40AC8" w:rsidRDefault="003B2F27" w:rsidP="005B7138">
            <w:pPr>
              <w:widowControl w:val="0"/>
              <w:spacing w:after="120"/>
              <w:jc w:val="center"/>
              <w:rPr>
                <w:rFonts w:ascii="GHEA Grapalat" w:hAnsi="GHEA Grapalat"/>
                <w:sz w:val="20"/>
              </w:rPr>
            </w:pPr>
          </w:p>
        </w:tc>
        <w:tc>
          <w:tcPr>
            <w:tcW w:w="1720" w:type="dxa"/>
            <w:vMerge/>
            <w:vAlign w:val="center"/>
          </w:tcPr>
          <w:p w:rsidR="003B2F27" w:rsidRPr="00E40AC8" w:rsidRDefault="003B2F27" w:rsidP="005B7138">
            <w:pPr>
              <w:widowControl w:val="0"/>
              <w:spacing w:after="120"/>
              <w:jc w:val="center"/>
              <w:rPr>
                <w:rFonts w:ascii="GHEA Grapalat" w:hAnsi="GHEA Grapalat"/>
                <w:sz w:val="20"/>
              </w:rPr>
            </w:pPr>
          </w:p>
        </w:tc>
        <w:tc>
          <w:tcPr>
            <w:tcW w:w="1174" w:type="dxa"/>
            <w:vMerge/>
            <w:vAlign w:val="center"/>
          </w:tcPr>
          <w:p w:rsidR="003B2F27" w:rsidRPr="00E40AC8" w:rsidRDefault="003B2F27" w:rsidP="005B7138">
            <w:pPr>
              <w:widowControl w:val="0"/>
              <w:spacing w:after="120"/>
              <w:jc w:val="center"/>
              <w:rPr>
                <w:rFonts w:ascii="GHEA Grapalat" w:hAnsi="GHEA Grapalat"/>
                <w:sz w:val="20"/>
              </w:rPr>
            </w:pPr>
          </w:p>
        </w:tc>
        <w:tc>
          <w:tcPr>
            <w:tcW w:w="1355" w:type="dxa"/>
            <w:vMerge/>
            <w:vAlign w:val="center"/>
          </w:tcPr>
          <w:p w:rsidR="003B2F27" w:rsidRPr="00E40AC8" w:rsidRDefault="003B2F27" w:rsidP="005B7138">
            <w:pPr>
              <w:widowControl w:val="0"/>
              <w:spacing w:after="120"/>
              <w:jc w:val="center"/>
              <w:rPr>
                <w:rFonts w:ascii="GHEA Grapalat" w:hAnsi="GHEA Grapalat"/>
                <w:sz w:val="20"/>
              </w:rPr>
            </w:pPr>
          </w:p>
        </w:tc>
        <w:tc>
          <w:tcPr>
            <w:tcW w:w="822" w:type="dxa"/>
            <w:vMerge/>
            <w:vAlign w:val="center"/>
          </w:tcPr>
          <w:p w:rsidR="003B2F27" w:rsidRPr="00E40AC8" w:rsidRDefault="003B2F27" w:rsidP="005B7138">
            <w:pPr>
              <w:widowControl w:val="0"/>
              <w:spacing w:after="120"/>
              <w:jc w:val="center"/>
              <w:rPr>
                <w:rFonts w:ascii="GHEA Grapalat" w:hAnsi="GHEA Grapalat"/>
                <w:sz w:val="20"/>
              </w:rPr>
            </w:pPr>
          </w:p>
        </w:tc>
        <w:tc>
          <w:tcPr>
            <w:tcW w:w="1121"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705"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9"/>
              <w:t>**</w:t>
            </w:r>
          </w:p>
        </w:tc>
      </w:tr>
      <w:tr w:rsidR="00E24DEF" w:rsidRPr="00E40AC8" w:rsidTr="00E24DEF">
        <w:trPr>
          <w:trHeight w:val="277"/>
          <w:jc w:val="center"/>
        </w:trPr>
        <w:tc>
          <w:tcPr>
            <w:tcW w:w="1880" w:type="dxa"/>
            <w:vAlign w:val="center"/>
          </w:tcPr>
          <w:p w:rsidR="00E24DEF" w:rsidRPr="00D508CB" w:rsidRDefault="00E24DEF" w:rsidP="00E24DEF">
            <w:pPr>
              <w:jc w:val="center"/>
              <w:rPr>
                <w:rFonts w:ascii="GHEA Grapalat" w:hAnsi="GHEA Grapalat"/>
                <w:sz w:val="20"/>
              </w:rPr>
            </w:pPr>
            <w:r>
              <w:rPr>
                <w:rFonts w:ascii="GHEA Grapalat" w:hAnsi="GHEA Grapalat"/>
                <w:sz w:val="20"/>
              </w:rPr>
              <w:t>1</w:t>
            </w:r>
          </w:p>
        </w:tc>
        <w:tc>
          <w:tcPr>
            <w:tcW w:w="1846" w:type="dxa"/>
            <w:vAlign w:val="center"/>
          </w:tcPr>
          <w:p w:rsidR="00E24DEF" w:rsidRPr="00044ADC" w:rsidRDefault="00E24DEF" w:rsidP="00E24DEF">
            <w:pPr>
              <w:jc w:val="center"/>
              <w:rPr>
                <w:rFonts w:ascii="GHEA Grapalat" w:hAnsi="GHEA Grapalat"/>
                <w:sz w:val="20"/>
              </w:rPr>
            </w:pPr>
            <w:r w:rsidRPr="00C948F4">
              <w:rPr>
                <w:rFonts w:ascii="Calibri" w:hAnsi="Calibri" w:cs="Arial"/>
                <w:sz w:val="16"/>
                <w:szCs w:val="16"/>
              </w:rPr>
              <w:t>71351540</w:t>
            </w:r>
            <w:r>
              <w:rPr>
                <w:rFonts w:ascii="Calibri" w:hAnsi="Calibri" w:cs="Arial"/>
                <w:sz w:val="16"/>
                <w:szCs w:val="16"/>
              </w:rPr>
              <w:t>/3</w:t>
            </w:r>
          </w:p>
        </w:tc>
        <w:tc>
          <w:tcPr>
            <w:tcW w:w="1720" w:type="dxa"/>
            <w:vAlign w:val="center"/>
          </w:tcPr>
          <w:p w:rsidR="00E24DEF" w:rsidRPr="00E24DEF" w:rsidRDefault="00E24DEF" w:rsidP="00E24DEF">
            <w:pPr>
              <w:jc w:val="center"/>
              <w:rPr>
                <w:rFonts w:ascii="GHEA Grapalat" w:hAnsi="GHEA Grapalat"/>
                <w:sz w:val="20"/>
                <w:szCs w:val="20"/>
              </w:rPr>
            </w:pPr>
            <w:r w:rsidRPr="00E24DEF">
              <w:rPr>
                <w:rFonts w:ascii="GHEA Grapalat" w:hAnsi="GHEA Grapalat" w:cs="Sylfaen"/>
              </w:rPr>
              <w:t>Услуги по техническому надзору за строительством водопровода питьевой воды общины Гарни Котайкского марза РА</w:t>
            </w:r>
          </w:p>
        </w:tc>
        <w:tc>
          <w:tcPr>
            <w:tcW w:w="1174" w:type="dxa"/>
            <w:vAlign w:val="center"/>
          </w:tcPr>
          <w:p w:rsidR="00E24DEF" w:rsidRPr="00777F9B" w:rsidRDefault="00E24DEF" w:rsidP="00E24DEF">
            <w:pPr>
              <w:jc w:val="center"/>
              <w:rPr>
                <w:rFonts w:ascii="GHEA Grapalat" w:hAnsi="GHEA Grapalat"/>
                <w:sz w:val="20"/>
              </w:rPr>
            </w:pPr>
            <w:r w:rsidRPr="00E24DEF">
              <w:rPr>
                <w:rFonts w:ascii="GHEA Grapalat" w:hAnsi="GHEA Grapalat"/>
                <w:sz w:val="20"/>
              </w:rPr>
              <w:t>AMD</w:t>
            </w:r>
          </w:p>
        </w:tc>
        <w:tc>
          <w:tcPr>
            <w:tcW w:w="1355" w:type="dxa"/>
            <w:vAlign w:val="center"/>
          </w:tcPr>
          <w:p w:rsidR="00E24DEF" w:rsidRPr="00064ADD" w:rsidRDefault="00E24DEF" w:rsidP="00E24DEF">
            <w:pPr>
              <w:jc w:val="center"/>
              <w:rPr>
                <w:rFonts w:ascii="GHEA Grapalat" w:hAnsi="GHEA Grapalat"/>
                <w:sz w:val="20"/>
              </w:rPr>
            </w:pPr>
          </w:p>
        </w:tc>
        <w:tc>
          <w:tcPr>
            <w:tcW w:w="822" w:type="dxa"/>
            <w:vAlign w:val="center"/>
          </w:tcPr>
          <w:p w:rsidR="00E24DEF" w:rsidRPr="00777F9B" w:rsidRDefault="00E24DEF" w:rsidP="00E24DEF">
            <w:pPr>
              <w:jc w:val="center"/>
              <w:rPr>
                <w:rFonts w:ascii="GHEA Grapalat" w:hAnsi="GHEA Grapalat"/>
                <w:sz w:val="20"/>
              </w:rPr>
            </w:pPr>
            <w:r>
              <w:rPr>
                <w:rFonts w:ascii="GHEA Grapalat" w:hAnsi="GHEA Grapalat"/>
                <w:sz w:val="20"/>
              </w:rPr>
              <w:t>1</w:t>
            </w:r>
          </w:p>
        </w:tc>
        <w:tc>
          <w:tcPr>
            <w:tcW w:w="1121" w:type="dxa"/>
            <w:vAlign w:val="center"/>
          </w:tcPr>
          <w:p w:rsidR="00E24DEF" w:rsidRPr="00924008" w:rsidRDefault="00E24DEF" w:rsidP="00E24DEF">
            <w:pPr>
              <w:jc w:val="center"/>
              <w:rPr>
                <w:rFonts w:ascii="GHEA Grapalat" w:hAnsi="GHEA Grapalat"/>
                <w:sz w:val="16"/>
                <w:szCs w:val="16"/>
              </w:rPr>
            </w:pPr>
            <w:r w:rsidRPr="00E24DEF">
              <w:rPr>
                <w:rFonts w:ascii="GHEA Grapalat" w:hAnsi="GHEA Grapalat" w:cs="Sylfaen"/>
                <w:i/>
                <w:sz w:val="16"/>
                <w:szCs w:val="16"/>
              </w:rPr>
              <w:t>Котайкский марз, РА, село Гарни</w:t>
            </w:r>
          </w:p>
        </w:tc>
        <w:tc>
          <w:tcPr>
            <w:tcW w:w="1705" w:type="dxa"/>
            <w:vAlign w:val="center"/>
          </w:tcPr>
          <w:p w:rsidR="00E24DEF" w:rsidRPr="000602B1" w:rsidRDefault="00E24DEF" w:rsidP="00E24DEF">
            <w:pPr>
              <w:jc w:val="center"/>
              <w:rPr>
                <w:rFonts w:ascii="GHEA Grapalat" w:hAnsi="GHEA Grapalat" w:cs="Calibri"/>
                <w:color w:val="000000"/>
                <w:sz w:val="18"/>
                <w:szCs w:val="18"/>
                <w:lang w:val="hy-AM"/>
              </w:rPr>
            </w:pPr>
            <w:r w:rsidRPr="00E24DEF">
              <w:rPr>
                <w:rFonts w:ascii="GHEA Grapalat" w:hAnsi="GHEA Grapalat" w:cs="Calibri"/>
                <w:color w:val="000000"/>
                <w:sz w:val="18"/>
                <w:szCs w:val="18"/>
                <w:lang w:val="hy-AM"/>
              </w:rPr>
              <w:t>в случае предоставления финансовых средств, с даты вступления в силу соглашения между сторонами и даты ратификации договора купли-продажи для строительства водопроводов питьевой воды общины Гарни Котайкского марза РА, и действует одновременно со строительными работами.</w:t>
            </w:r>
          </w:p>
        </w:tc>
      </w:tr>
      <w:tr w:rsidR="0008308C" w:rsidRPr="00E40AC8" w:rsidTr="0008308C">
        <w:trPr>
          <w:trHeight w:val="439"/>
          <w:jc w:val="center"/>
        </w:trPr>
        <w:tc>
          <w:tcPr>
            <w:tcW w:w="11623" w:type="dxa"/>
            <w:gridSpan w:val="8"/>
            <w:vAlign w:val="center"/>
          </w:tcPr>
          <w:p w:rsidR="0008308C" w:rsidRPr="0008308C" w:rsidRDefault="0008308C" w:rsidP="0008308C">
            <w:pPr>
              <w:rPr>
                <w:rFonts w:ascii="GHEA Grapalat" w:hAnsi="GHEA Grapalat" w:cs="Calibri"/>
                <w:color w:val="000000"/>
                <w:sz w:val="18"/>
                <w:szCs w:val="18"/>
                <w:lang w:val="hy-AM"/>
              </w:rPr>
            </w:pPr>
            <w:r w:rsidRPr="0008308C">
              <w:rPr>
                <w:rFonts w:ascii="GHEA Grapalat" w:hAnsi="GHEA Grapalat" w:cs="Calibri"/>
                <w:color w:val="000000"/>
                <w:sz w:val="18"/>
                <w:szCs w:val="18"/>
                <w:lang w:val="hy-AM"/>
              </w:rPr>
              <w:t>Общие требования к оказанию услуг</w:t>
            </w:r>
          </w:p>
          <w:p w:rsidR="0008308C" w:rsidRPr="0008308C" w:rsidRDefault="0008308C" w:rsidP="0008308C">
            <w:pPr>
              <w:rPr>
                <w:rFonts w:ascii="GHEA Grapalat" w:hAnsi="GHEA Grapalat" w:cs="Calibri"/>
                <w:color w:val="000000"/>
                <w:sz w:val="18"/>
                <w:szCs w:val="18"/>
                <w:lang w:val="hy-AM"/>
              </w:rPr>
            </w:pPr>
            <w:r w:rsidRPr="0008308C">
              <w:rPr>
                <w:rFonts w:ascii="GHEA Grapalat" w:hAnsi="GHEA Grapalat" w:cs="Calibri"/>
                <w:color w:val="000000"/>
                <w:sz w:val="18"/>
                <w:szCs w:val="18"/>
                <w:lang w:val="hy-AM"/>
              </w:rPr>
              <w:t>1. Технический контроль должен осуществляться на основании проектно-сметной документации, предоставленной заказчиком, и должен обеспечивать выполнение ремонтных работ с необходимым качеством и в соответствии с техническими проектами, техническими условиями и другими договорными документами.</w:t>
            </w:r>
          </w:p>
          <w:p w:rsidR="0008308C" w:rsidRPr="0008308C" w:rsidRDefault="0008308C" w:rsidP="0008308C">
            <w:pPr>
              <w:rPr>
                <w:rFonts w:ascii="GHEA Grapalat" w:hAnsi="GHEA Grapalat" w:cs="Calibri"/>
                <w:color w:val="000000"/>
                <w:sz w:val="18"/>
                <w:szCs w:val="18"/>
                <w:lang w:val="hy-AM"/>
              </w:rPr>
            </w:pPr>
            <w:r w:rsidRPr="0008308C">
              <w:rPr>
                <w:rFonts w:ascii="GHEA Grapalat" w:hAnsi="GHEA Grapalat" w:cs="Calibri"/>
                <w:color w:val="000000"/>
                <w:sz w:val="18"/>
                <w:szCs w:val="18"/>
                <w:lang w:val="hy-AM"/>
              </w:rPr>
              <w:t>2. Услуги по техническому контролю должны осуществляться в соответствии с инструкцией по осуществлению технического контроля качества строительства, утвержденной приказом министра градостроительства РА N44 от 28.04.1998 г., и в рамках обязанностей, предусмотренных Клиент.</w:t>
            </w:r>
          </w:p>
          <w:p w:rsidR="0008308C" w:rsidRPr="0008308C" w:rsidRDefault="0008308C" w:rsidP="0008308C">
            <w:pPr>
              <w:rPr>
                <w:rFonts w:ascii="GHEA Grapalat" w:hAnsi="GHEA Grapalat" w:cs="Calibri"/>
                <w:color w:val="000000"/>
                <w:sz w:val="18"/>
                <w:szCs w:val="18"/>
                <w:lang w:val="hy-AM"/>
              </w:rPr>
            </w:pPr>
            <w:r w:rsidRPr="0008308C">
              <w:rPr>
                <w:rFonts w:ascii="GHEA Grapalat" w:hAnsi="GHEA Grapalat" w:cs="Calibri"/>
                <w:color w:val="000000"/>
                <w:sz w:val="18"/>
                <w:szCs w:val="18"/>
                <w:lang w:val="hy-AM"/>
              </w:rPr>
              <w:t>3. Основными обязанностями оператора технического контроля являются:</w:t>
            </w:r>
          </w:p>
          <w:p w:rsidR="0008308C" w:rsidRPr="0008308C" w:rsidRDefault="0008308C" w:rsidP="0008308C">
            <w:pPr>
              <w:rPr>
                <w:rFonts w:ascii="GHEA Grapalat" w:hAnsi="GHEA Grapalat" w:cs="Calibri"/>
                <w:color w:val="000000"/>
                <w:sz w:val="18"/>
                <w:szCs w:val="18"/>
                <w:lang w:val="hy-AM"/>
              </w:rPr>
            </w:pPr>
            <w:r w:rsidRPr="0008308C">
              <w:rPr>
                <w:rFonts w:ascii="GHEA Grapalat" w:hAnsi="GHEA Grapalat" w:cs="Calibri"/>
                <w:color w:val="000000"/>
                <w:sz w:val="18"/>
                <w:szCs w:val="18"/>
                <w:lang w:val="hy-AM"/>
              </w:rPr>
              <w:t>• регулярно фотографировать состояние строительного объекта в период от начала до конца строительства,</w:t>
            </w:r>
          </w:p>
          <w:p w:rsidR="0008308C" w:rsidRPr="0008308C" w:rsidRDefault="0008308C" w:rsidP="0008308C">
            <w:pPr>
              <w:rPr>
                <w:rFonts w:ascii="GHEA Grapalat" w:hAnsi="GHEA Grapalat" w:cs="Calibri"/>
                <w:color w:val="000000"/>
                <w:sz w:val="18"/>
                <w:szCs w:val="18"/>
                <w:lang w:val="hy-AM"/>
              </w:rPr>
            </w:pPr>
            <w:r w:rsidRPr="0008308C">
              <w:rPr>
                <w:rFonts w:ascii="GHEA Grapalat" w:hAnsi="GHEA Grapalat" w:cs="Calibri"/>
                <w:color w:val="000000"/>
                <w:sz w:val="18"/>
                <w:szCs w:val="18"/>
                <w:lang w:val="hy-AM"/>
              </w:rPr>
              <w:t>• обеспечивать соответствие выполняемых работ условиям договора, строительным нормам и правилам,</w:t>
            </w:r>
          </w:p>
          <w:p w:rsidR="0008308C" w:rsidRPr="0008308C" w:rsidRDefault="0008308C" w:rsidP="0008308C">
            <w:pPr>
              <w:rPr>
                <w:rFonts w:ascii="GHEA Grapalat" w:hAnsi="GHEA Grapalat" w:cs="Calibri"/>
                <w:color w:val="000000"/>
                <w:sz w:val="18"/>
                <w:szCs w:val="18"/>
                <w:lang w:val="hy-AM"/>
              </w:rPr>
            </w:pPr>
            <w:r w:rsidRPr="0008308C">
              <w:rPr>
                <w:rFonts w:ascii="GHEA Grapalat" w:hAnsi="GHEA Grapalat" w:cs="Calibri"/>
                <w:color w:val="000000"/>
                <w:sz w:val="18"/>
                <w:szCs w:val="18"/>
                <w:lang w:val="hy-AM"/>
              </w:rPr>
              <w:t>• Немедленно информировать Заказчика о любых отклонениях в исполнении договорных обязательств Исполнителем с приложением соответствующего обоснования,</w:t>
            </w:r>
          </w:p>
          <w:p w:rsidR="0008308C" w:rsidRPr="0008308C" w:rsidRDefault="0008308C" w:rsidP="0008308C">
            <w:pPr>
              <w:rPr>
                <w:rFonts w:ascii="GHEA Grapalat" w:hAnsi="GHEA Grapalat" w:cs="Calibri"/>
                <w:color w:val="000000"/>
                <w:sz w:val="18"/>
                <w:szCs w:val="18"/>
                <w:lang w:val="hy-AM"/>
              </w:rPr>
            </w:pPr>
            <w:r w:rsidRPr="0008308C">
              <w:rPr>
                <w:rFonts w:ascii="GHEA Grapalat" w:hAnsi="GHEA Grapalat" w:cs="Calibri"/>
                <w:color w:val="000000"/>
                <w:sz w:val="18"/>
                <w:szCs w:val="18"/>
                <w:lang w:val="hy-AM"/>
              </w:rPr>
              <w:t>• проверять и утверждать рабочие и исполнительные документы, подготовленные Подрядчиком,</w:t>
            </w:r>
          </w:p>
          <w:p w:rsidR="0008308C" w:rsidRPr="0008308C" w:rsidRDefault="0008308C" w:rsidP="0008308C">
            <w:pPr>
              <w:rPr>
                <w:rFonts w:ascii="GHEA Grapalat" w:hAnsi="GHEA Grapalat" w:cs="Calibri"/>
                <w:color w:val="000000"/>
                <w:sz w:val="18"/>
                <w:szCs w:val="18"/>
                <w:lang w:val="hy-AM"/>
              </w:rPr>
            </w:pPr>
            <w:r w:rsidRPr="0008308C">
              <w:rPr>
                <w:rFonts w:ascii="GHEA Grapalat" w:hAnsi="GHEA Grapalat" w:cs="Calibri"/>
                <w:color w:val="000000"/>
                <w:sz w:val="18"/>
                <w:szCs w:val="18"/>
                <w:lang w:val="hy-AM"/>
              </w:rPr>
              <w:t>• инспектировать и контролировать качество материалов и ход строительства, чтобы обеспечить соответствие спецификациям и другим контрактным документам. Запрещать или изменять материалы, которые не соответствуют необходимым условиям,</w:t>
            </w:r>
          </w:p>
          <w:p w:rsidR="0008308C" w:rsidRPr="0008308C" w:rsidRDefault="0008308C" w:rsidP="0008308C">
            <w:pPr>
              <w:rPr>
                <w:rFonts w:ascii="GHEA Grapalat" w:hAnsi="GHEA Grapalat" w:cs="Calibri"/>
                <w:color w:val="000000"/>
                <w:sz w:val="18"/>
                <w:szCs w:val="18"/>
                <w:lang w:val="hy-AM"/>
              </w:rPr>
            </w:pPr>
            <w:r w:rsidRPr="0008308C">
              <w:rPr>
                <w:rFonts w:ascii="GHEA Grapalat" w:hAnsi="GHEA Grapalat" w:cs="Calibri"/>
                <w:color w:val="000000"/>
                <w:sz w:val="18"/>
                <w:szCs w:val="18"/>
                <w:lang w:val="hy-AM"/>
              </w:rPr>
              <w:t>• контролировать и оценивать процесс строительства, чтобы обеспечить завершение строительных работ в соответствии с графиком, указанным в контракте,</w:t>
            </w:r>
          </w:p>
          <w:p w:rsidR="0008308C" w:rsidRPr="0008308C" w:rsidRDefault="0008308C" w:rsidP="0008308C">
            <w:pPr>
              <w:rPr>
                <w:rFonts w:ascii="GHEA Grapalat" w:hAnsi="GHEA Grapalat" w:cs="Calibri"/>
                <w:color w:val="000000"/>
                <w:sz w:val="18"/>
                <w:szCs w:val="18"/>
                <w:lang w:val="hy-AM"/>
              </w:rPr>
            </w:pPr>
            <w:r w:rsidRPr="0008308C">
              <w:rPr>
                <w:rFonts w:ascii="GHEA Grapalat" w:hAnsi="GHEA Grapalat" w:cs="Calibri"/>
                <w:color w:val="000000"/>
                <w:sz w:val="18"/>
                <w:szCs w:val="18"/>
                <w:lang w:val="hy-AM"/>
              </w:rPr>
              <w:t>• проверить результаты всех испытаний, необходимых для обеспечения качества. Проверять все документы (в том числе все размерные замеры и расчеты), необходимые для осуществления соответствующих платежей, • осуществлять ежедневный контроль качества и количества (внесение соответствующей записи в журнал учета), необходимые испытания работ, которые выполняются в рамках выполнение контракта,</w:t>
            </w:r>
          </w:p>
          <w:p w:rsidR="0008308C" w:rsidRPr="0008308C" w:rsidRDefault="0008308C" w:rsidP="0008308C">
            <w:pPr>
              <w:rPr>
                <w:rFonts w:ascii="GHEA Grapalat" w:hAnsi="GHEA Grapalat" w:cs="Calibri"/>
                <w:color w:val="000000"/>
                <w:sz w:val="18"/>
                <w:szCs w:val="18"/>
                <w:lang w:val="hy-AM"/>
              </w:rPr>
            </w:pPr>
            <w:r w:rsidRPr="0008308C">
              <w:rPr>
                <w:rFonts w:ascii="GHEA Grapalat" w:hAnsi="GHEA Grapalat" w:cs="Calibri"/>
                <w:color w:val="000000"/>
                <w:sz w:val="18"/>
                <w:szCs w:val="18"/>
                <w:lang w:val="hy-AM"/>
              </w:rPr>
              <w:t>• в случае возникновения проблем во время строительства предлагать действия, необходимые для соблюдения графика работ,</w:t>
            </w:r>
          </w:p>
          <w:p w:rsidR="0008308C" w:rsidRPr="0008308C" w:rsidRDefault="0008308C" w:rsidP="0008308C">
            <w:pPr>
              <w:rPr>
                <w:rFonts w:ascii="GHEA Grapalat" w:hAnsi="GHEA Grapalat" w:cs="Calibri"/>
                <w:color w:val="000000"/>
                <w:sz w:val="18"/>
                <w:szCs w:val="18"/>
                <w:lang w:val="hy-AM"/>
              </w:rPr>
            </w:pPr>
            <w:r w:rsidRPr="0008308C">
              <w:rPr>
                <w:rFonts w:ascii="GHEA Grapalat" w:hAnsi="GHEA Grapalat" w:cs="Calibri"/>
                <w:color w:val="000000"/>
                <w:sz w:val="18"/>
                <w:szCs w:val="18"/>
                <w:lang w:val="hy-AM"/>
              </w:rPr>
              <w:t>• контролировать все вопросы, связанные с безопасным выполнением строительных работ, и поручить Подрядчику установить знаки, световые приборы безопасности и другие соответствующие меры;</w:t>
            </w:r>
          </w:p>
          <w:p w:rsidR="0008308C" w:rsidRPr="0008308C" w:rsidRDefault="0008308C" w:rsidP="0008308C">
            <w:pPr>
              <w:rPr>
                <w:rFonts w:ascii="GHEA Grapalat" w:hAnsi="GHEA Grapalat" w:cs="Calibri"/>
                <w:color w:val="000000"/>
                <w:sz w:val="18"/>
                <w:szCs w:val="18"/>
                <w:lang w:val="hy-AM"/>
              </w:rPr>
            </w:pPr>
            <w:r w:rsidRPr="0008308C">
              <w:rPr>
                <w:rFonts w:ascii="GHEA Grapalat" w:hAnsi="GHEA Grapalat" w:cs="Calibri"/>
                <w:color w:val="000000"/>
                <w:sz w:val="18"/>
                <w:szCs w:val="18"/>
                <w:lang w:val="hy-AM"/>
              </w:rPr>
              <w:t>• вести необходимые ежедневные записи, необходимые для контроля за ходом выполнения контракта (включая акты выполненных работ и другие необходимые документы);</w:t>
            </w:r>
          </w:p>
          <w:p w:rsidR="0008308C" w:rsidRPr="0008308C" w:rsidRDefault="0008308C" w:rsidP="0008308C">
            <w:pPr>
              <w:rPr>
                <w:rFonts w:ascii="GHEA Grapalat" w:hAnsi="GHEA Grapalat" w:cs="Calibri"/>
                <w:color w:val="000000"/>
                <w:sz w:val="18"/>
                <w:szCs w:val="18"/>
                <w:lang w:val="hy-AM"/>
              </w:rPr>
            </w:pPr>
            <w:r w:rsidRPr="0008308C">
              <w:rPr>
                <w:rFonts w:ascii="GHEA Grapalat" w:hAnsi="GHEA Grapalat" w:cs="Calibri"/>
                <w:color w:val="000000"/>
                <w:sz w:val="18"/>
                <w:szCs w:val="18"/>
                <w:lang w:val="hy-AM"/>
              </w:rPr>
              <w:t>• проводить замеры объемов работ и участвовать в подготовке и согласовании исполнительной документации,</w:t>
            </w:r>
          </w:p>
          <w:p w:rsidR="0008308C" w:rsidRPr="0008308C" w:rsidRDefault="0008308C" w:rsidP="0008308C">
            <w:pPr>
              <w:rPr>
                <w:rFonts w:ascii="GHEA Grapalat" w:hAnsi="GHEA Grapalat" w:cs="Calibri"/>
                <w:color w:val="000000"/>
                <w:sz w:val="18"/>
                <w:szCs w:val="18"/>
                <w:lang w:val="hy-AM"/>
              </w:rPr>
            </w:pPr>
            <w:r w:rsidRPr="0008308C">
              <w:rPr>
                <w:rFonts w:ascii="GHEA Grapalat" w:hAnsi="GHEA Grapalat" w:cs="Calibri"/>
                <w:color w:val="000000"/>
                <w:sz w:val="18"/>
                <w:szCs w:val="18"/>
                <w:lang w:val="hy-AM"/>
              </w:rPr>
              <w:t>• после завершения строительства предоставить Заказчику Отчет о выполненных работах с приложением фотографий, необходимых чертежей, актов выполненных работ, актов испытаний, сертификатов,</w:t>
            </w:r>
          </w:p>
          <w:p w:rsidR="0008308C" w:rsidRPr="0008308C" w:rsidRDefault="0008308C" w:rsidP="0008308C">
            <w:pPr>
              <w:rPr>
                <w:rFonts w:ascii="GHEA Grapalat" w:hAnsi="GHEA Grapalat" w:cs="Calibri"/>
                <w:color w:val="000000"/>
                <w:sz w:val="18"/>
                <w:szCs w:val="18"/>
                <w:lang w:val="hy-AM"/>
              </w:rPr>
            </w:pPr>
            <w:r w:rsidRPr="0008308C">
              <w:rPr>
                <w:rFonts w:ascii="GHEA Grapalat" w:hAnsi="GHEA Grapalat" w:cs="Calibri"/>
                <w:color w:val="000000"/>
                <w:sz w:val="18"/>
                <w:szCs w:val="18"/>
                <w:lang w:val="hy-AM"/>
              </w:rPr>
              <w:t>• Измерьте работы, которые должны быть выполнены в соответствии с инструкциями клиента.</w:t>
            </w:r>
          </w:p>
          <w:p w:rsidR="0008308C" w:rsidRPr="0008308C" w:rsidRDefault="0008308C" w:rsidP="0008308C">
            <w:pPr>
              <w:rPr>
                <w:rFonts w:ascii="GHEA Grapalat" w:hAnsi="GHEA Grapalat" w:cs="Calibri"/>
                <w:color w:val="000000"/>
                <w:sz w:val="18"/>
                <w:szCs w:val="18"/>
                <w:lang w:val="hy-AM"/>
              </w:rPr>
            </w:pPr>
            <w:r w:rsidRPr="0008308C">
              <w:rPr>
                <w:rFonts w:ascii="GHEA Grapalat" w:hAnsi="GHEA Grapalat" w:cs="Calibri"/>
                <w:color w:val="000000"/>
                <w:sz w:val="18"/>
                <w:szCs w:val="18"/>
                <w:lang w:val="hy-AM"/>
              </w:rPr>
              <w:t>• должен присутствовать согласно приказу Министра Градостроительства № 44 от 28.04.1998. «Инструкция по осуществлению технического контроля качества строительства» при выполнении строительно-монтажных работ покрытия, предусмотренного приложением 1 к приказу.</w:t>
            </w:r>
          </w:p>
          <w:p w:rsidR="0008308C" w:rsidRPr="0008308C" w:rsidRDefault="0008308C" w:rsidP="0008308C">
            <w:pPr>
              <w:rPr>
                <w:rFonts w:ascii="GHEA Grapalat" w:hAnsi="GHEA Grapalat" w:cs="Calibri"/>
                <w:color w:val="000000"/>
                <w:sz w:val="18"/>
                <w:szCs w:val="18"/>
                <w:lang w:val="hy-AM"/>
              </w:rPr>
            </w:pPr>
            <w:r w:rsidRPr="0008308C">
              <w:rPr>
                <w:rFonts w:ascii="GHEA Grapalat" w:hAnsi="GHEA Grapalat" w:cs="Calibri"/>
                <w:color w:val="000000"/>
                <w:sz w:val="18"/>
                <w:szCs w:val="18"/>
                <w:lang w:val="hy-AM"/>
              </w:rPr>
              <w:t>Требования к отчетности</w:t>
            </w:r>
          </w:p>
          <w:p w:rsidR="0008308C" w:rsidRPr="0008308C" w:rsidRDefault="0008308C" w:rsidP="0008308C">
            <w:pPr>
              <w:rPr>
                <w:rFonts w:ascii="GHEA Grapalat" w:hAnsi="GHEA Grapalat" w:cs="Calibri"/>
                <w:color w:val="000000"/>
                <w:sz w:val="18"/>
                <w:szCs w:val="18"/>
                <w:lang w:val="hy-AM"/>
              </w:rPr>
            </w:pPr>
            <w:r w:rsidRPr="0008308C">
              <w:rPr>
                <w:rFonts w:ascii="GHEA Grapalat" w:hAnsi="GHEA Grapalat" w:cs="Calibri"/>
                <w:color w:val="000000"/>
                <w:sz w:val="18"/>
                <w:szCs w:val="18"/>
                <w:lang w:val="hy-AM"/>
              </w:rPr>
              <w:t>Исполнитель обязан предоставлять Заказчику текущий и итоговый отчеты об оказанных услугах, являющиеся документами, обосновывающими протоколы приема-передачи услуг.</w:t>
            </w:r>
          </w:p>
          <w:p w:rsidR="0008308C" w:rsidRPr="0008308C" w:rsidRDefault="0008308C" w:rsidP="0008308C">
            <w:pPr>
              <w:rPr>
                <w:rFonts w:ascii="GHEA Grapalat" w:hAnsi="GHEA Grapalat" w:cs="Calibri"/>
                <w:color w:val="000000"/>
                <w:sz w:val="18"/>
                <w:szCs w:val="18"/>
                <w:lang w:val="hy-AM"/>
              </w:rPr>
            </w:pPr>
            <w:r w:rsidRPr="0008308C">
              <w:rPr>
                <w:rFonts w:ascii="GHEA Grapalat" w:hAnsi="GHEA Grapalat" w:cs="Calibri"/>
                <w:color w:val="000000"/>
                <w:sz w:val="18"/>
                <w:szCs w:val="18"/>
                <w:lang w:val="hy-AM"/>
              </w:rPr>
              <w:t>В акт выполненных работ должны быть включены копии следующих документов: акты выполненных работ, сводный описательный отчет за весь период выполненных строительных работ до начала строительства, а также фотографии завершенного строительства объекта.</w:t>
            </w:r>
          </w:p>
          <w:p w:rsidR="0008308C" w:rsidRPr="0008308C" w:rsidRDefault="0008308C" w:rsidP="0008308C">
            <w:pPr>
              <w:rPr>
                <w:rFonts w:ascii="GHEA Grapalat" w:hAnsi="GHEA Grapalat" w:cs="Calibri"/>
                <w:color w:val="000000"/>
                <w:sz w:val="18"/>
                <w:szCs w:val="18"/>
                <w:lang w:val="hy-AM"/>
              </w:rPr>
            </w:pPr>
            <w:r w:rsidRPr="0008308C">
              <w:rPr>
                <w:rFonts w:ascii="GHEA Grapalat" w:hAnsi="GHEA Grapalat" w:cs="Calibri"/>
                <w:color w:val="000000"/>
                <w:sz w:val="18"/>
                <w:szCs w:val="18"/>
                <w:lang w:val="hy-AM"/>
              </w:rPr>
              <w:t>Текущие отчеты также предоставляются в течение пяти рабочих дней после подписания Исполнителем каждого акта выполнения строительных работ вместе с актом приема-передачи Услуг.</w:t>
            </w:r>
          </w:p>
          <w:p w:rsidR="0008308C" w:rsidRPr="00F0640E" w:rsidRDefault="0008308C" w:rsidP="0008308C">
            <w:pPr>
              <w:rPr>
                <w:rFonts w:ascii="GHEA Grapalat" w:hAnsi="GHEA Grapalat" w:cs="Calibri"/>
                <w:color w:val="000000"/>
                <w:sz w:val="18"/>
                <w:szCs w:val="18"/>
                <w:lang w:val="hy-AM"/>
              </w:rPr>
            </w:pPr>
            <w:r w:rsidRPr="0008308C">
              <w:rPr>
                <w:rFonts w:ascii="GHEA Grapalat" w:hAnsi="GHEA Grapalat" w:cs="Calibri"/>
                <w:color w:val="000000"/>
                <w:sz w:val="18"/>
                <w:szCs w:val="18"/>
                <w:lang w:val="hy-AM"/>
              </w:rPr>
              <w:t>Окончательный отчет предоставляется в течение пяти рабочих дней после подписания Исполнителем акта о выполнении строительных работ.</w:t>
            </w:r>
          </w:p>
        </w:tc>
      </w:tr>
    </w:tbl>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692A26" w:rsidRDefault="003B2F27" w:rsidP="00692A26">
      <w:pPr>
        <w:widowControl w:val="0"/>
        <w:spacing w:after="160" w:line="360" w:lineRule="auto"/>
        <w:jc w:val="right"/>
        <w:rPr>
          <w:rFonts w:ascii="GHEA Grapalat" w:hAnsi="GHEA Grapalat"/>
        </w:rPr>
      </w:pPr>
      <w:r w:rsidRPr="00AD29CE">
        <w:rPr>
          <w:rFonts w:ascii="GHEA Grapalat" w:hAnsi="GHEA Grapalat"/>
        </w:rPr>
        <w:br w:type="page"/>
      </w:r>
      <w:r w:rsidRPr="00AD29CE">
        <w:rPr>
          <w:rFonts w:ascii="GHEA Grapalat" w:hAnsi="GHEA Grapalat"/>
          <w:i/>
        </w:rPr>
        <w:t>Приложение № 2</w:t>
      </w:r>
    </w:p>
    <w:p w:rsidR="003B2F27" w:rsidRPr="00EA3FA1" w:rsidRDefault="003B2F27" w:rsidP="00EA3FA1">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692A26" w:rsidRDefault="003B2F27" w:rsidP="003B2F27">
      <w:pPr>
        <w:widowControl w:val="0"/>
        <w:spacing w:after="160" w:line="360" w:lineRule="auto"/>
        <w:jc w:val="center"/>
        <w:rPr>
          <w:rFonts w:ascii="GHEA Grapalat" w:hAnsi="GHEA Grapalat"/>
        </w:rPr>
      </w:pPr>
      <w:r>
        <w:rPr>
          <w:rFonts w:ascii="GHEA Grapalat" w:hAnsi="GHEA Grapalat"/>
        </w:rPr>
        <w:t>ГРАФИК ОПЛАТЫ</w:t>
      </w:r>
      <w:r>
        <w:rPr>
          <w:rStyle w:val="FootnoteReference"/>
          <w:rFonts w:ascii="GHEA Grapalat" w:hAnsi="GHEA Grapalat"/>
        </w:rPr>
        <w:footnoteReference w:customMarkFollows="1" w:id="20"/>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5B7138">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w:t>
            </w:r>
            <w:r w:rsidR="00EA3FA1">
              <w:rPr>
                <w:rFonts w:ascii="GHEA Grapalat" w:hAnsi="GHEA Grapalat"/>
                <w:sz w:val="16"/>
              </w:rPr>
              <w:t xml:space="preserve">дусматривается произвести в 20. </w:t>
            </w:r>
            <w:r w:rsidR="00EA3FA1" w:rsidRPr="00EA3FA1">
              <w:rPr>
                <w:rFonts w:ascii="GHEA Grapalat" w:hAnsi="GHEA Grapalat"/>
                <w:sz w:val="16"/>
              </w:rPr>
              <w:t xml:space="preserve">  </w:t>
            </w:r>
            <w:r>
              <w:rPr>
                <w:rFonts w:ascii="GHEA Grapalat" w:hAnsi="GHEA Grapalat"/>
                <w:sz w:val="16"/>
              </w:rPr>
              <w:t>г., по месяцам, в том числе</w:t>
            </w:r>
            <w:r>
              <w:rPr>
                <w:rStyle w:val="FootnoteReference"/>
                <w:rFonts w:ascii="GHEA Grapalat" w:hAnsi="GHEA Grapalat"/>
                <w:sz w:val="16"/>
              </w:rPr>
              <w:footnoteReference w:customMarkFollows="1" w:id="21"/>
              <w:t>**</w:t>
            </w:r>
          </w:p>
        </w:tc>
      </w:tr>
      <w:tr w:rsidR="003B2F27" w:rsidRPr="00F412AC" w:rsidTr="005B7138">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EA3FA1" w:rsidRDefault="003B2F27" w:rsidP="005B7138">
            <w:pPr>
              <w:widowControl w:val="0"/>
              <w:spacing w:after="120"/>
              <w:ind w:right="-1"/>
              <w:jc w:val="center"/>
              <w:rPr>
                <w:rFonts w:ascii="GHEA Grapalat" w:hAnsi="GHEA Grapalat"/>
                <w:sz w:val="16"/>
              </w:rPr>
            </w:pPr>
            <w:r w:rsidRPr="00F412AC">
              <w:rPr>
                <w:rFonts w:ascii="GHEA Grapalat" w:hAnsi="GHEA Grapalat"/>
                <w:sz w:val="16"/>
              </w:rPr>
              <w:t>Всего</w:t>
            </w:r>
          </w:p>
        </w:tc>
      </w:tr>
      <w:tr w:rsidR="003B2F27" w:rsidRPr="00F412AC" w:rsidTr="005B7138">
        <w:trPr>
          <w:trHeight w:val="363"/>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D52318">
          <w:footerReference w:type="default" r:id="rId10"/>
          <w:footnotePr>
            <w:pos w:val="beneathText"/>
          </w:footnotePr>
          <w:pgSz w:w="11907" w:h="16840" w:code="9"/>
          <w:pgMar w:top="142" w:right="1418" w:bottom="1560" w:left="1418"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60FF" w:rsidRDefault="005960FF">
      <w:r>
        <w:separator/>
      </w:r>
    </w:p>
  </w:endnote>
  <w:endnote w:type="continuationSeparator" w:id="0">
    <w:p w:rsidR="005960FF" w:rsidRDefault="00596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1950196"/>
      <w:docPartObj>
        <w:docPartGallery w:val="Page Numbers (Bottom of Page)"/>
        <w:docPartUnique/>
      </w:docPartObj>
    </w:sdtPr>
    <w:sdtEndPr>
      <w:rPr>
        <w:rFonts w:ascii="GHEA Grapalat" w:hAnsi="GHEA Grapalat"/>
        <w:sz w:val="24"/>
        <w:szCs w:val="24"/>
      </w:rPr>
    </w:sdtEndPr>
    <w:sdtContent>
      <w:p w:rsidR="005960FF" w:rsidRPr="00305BEC" w:rsidRDefault="005960FF">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8E6647">
          <w:rPr>
            <w:rFonts w:ascii="GHEA Grapalat" w:hAnsi="GHEA Grapalat"/>
            <w:noProof/>
            <w:sz w:val="24"/>
            <w:szCs w:val="24"/>
          </w:rPr>
          <w:t>8</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60FF" w:rsidRDefault="005960FF">
      <w:r>
        <w:separator/>
      </w:r>
    </w:p>
  </w:footnote>
  <w:footnote w:type="continuationSeparator" w:id="0">
    <w:p w:rsidR="005960FF" w:rsidRDefault="005960FF">
      <w:r>
        <w:continuationSeparator/>
      </w:r>
    </w:p>
  </w:footnote>
  <w:footnote w:id="1">
    <w:p w:rsidR="005960FF" w:rsidRPr="00793343" w:rsidRDefault="005960FF" w:rsidP="00723F78">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rsidR="005960FF" w:rsidRPr="00FE2AA4" w:rsidRDefault="005960FF">
      <w:pPr>
        <w:pStyle w:val="FootnoteText"/>
        <w:rPr>
          <w:rFonts w:asciiTheme="minorHAnsi" w:hAnsiTheme="minorHAnsi"/>
          <w:i/>
        </w:rPr>
      </w:pPr>
      <w:r>
        <w:rPr>
          <w:rStyle w:val="FootnoteReference"/>
        </w:rPr>
        <w:t>9</w:t>
      </w:r>
      <w:r w:rsidRPr="00FE2AA4">
        <w:rPr>
          <w:i/>
        </w:rPr>
        <w:t xml:space="preserve"> </w:t>
      </w:r>
      <w:r w:rsidRPr="00FE2AA4">
        <w:rPr>
          <w:rFonts w:asciiTheme="minorHAnsi" w:hAnsiTheme="minorHAnsi"/>
          <w:i/>
        </w:rPr>
        <w:t>Устанавливается заказчиком.</w:t>
      </w:r>
    </w:p>
  </w:footnote>
  <w:footnote w:id="3">
    <w:p w:rsidR="005960FF" w:rsidRPr="008842CE" w:rsidRDefault="005960FF"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5960FF" w:rsidRPr="000811C1" w:rsidRDefault="005960FF">
      <w:pPr>
        <w:pStyle w:val="FootnoteText"/>
        <w:rPr>
          <w:lang w:val="af-ZA"/>
        </w:rPr>
      </w:pPr>
    </w:p>
  </w:footnote>
  <w:footnote w:id="4">
    <w:p w:rsidR="005960FF" w:rsidRPr="00F41D1E" w:rsidRDefault="005960FF" w:rsidP="0062365D">
      <w:pPr>
        <w:pStyle w:val="FootnoteText"/>
        <w:jc w:val="both"/>
        <w:rPr>
          <w:rFonts w:ascii="GHEA Grapalat" w:hAnsi="GHEA Grapalat"/>
          <w:i/>
          <w:sz w:val="18"/>
          <w:szCs w:val="18"/>
        </w:rPr>
      </w:pPr>
      <w:r w:rsidRPr="005455E8">
        <w:rPr>
          <w:rFonts w:asciiTheme="minorHAnsi" w:hAnsiTheme="minorHAnsi"/>
          <w:i/>
          <w:vertAlign w:val="superscript"/>
        </w:rPr>
        <w:t>11,1</w:t>
      </w:r>
      <w:r>
        <w:rPr>
          <w:rFonts w:asciiTheme="minorHAnsi" w:hAnsiTheme="minorHAnsi"/>
          <w:i/>
          <w:vertAlign w:val="superscript"/>
        </w:rPr>
        <w:t xml:space="preserve">  </w:t>
      </w:r>
      <w:r w:rsidRPr="00F41D1E">
        <w:rPr>
          <w:rFonts w:ascii="GHEA Grapalat" w:hAnsi="GHEA Grapalat"/>
          <w:i/>
          <w:sz w:val="18"/>
          <w:szCs w:val="18"/>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60FF" w:rsidRPr="00F41D1E" w:rsidRDefault="005960FF" w:rsidP="0062365D">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60FF" w:rsidRPr="00F41D1E" w:rsidRDefault="005960FF" w:rsidP="0062365D">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5960FF" w:rsidRPr="00791FCA" w:rsidRDefault="005960FF" w:rsidP="0062365D">
      <w:pPr>
        <w:pStyle w:val="FootnoteText"/>
        <w:jc w:val="both"/>
        <w:rPr>
          <w:rFonts w:asciiTheme="minorHAnsi" w:hAnsiTheme="minorHAnsi"/>
          <w:i/>
        </w:rPr>
      </w:pPr>
    </w:p>
    <w:p w:rsidR="005960FF" w:rsidRPr="00D44813" w:rsidRDefault="005960FF" w:rsidP="0062365D">
      <w:pPr>
        <w:pStyle w:val="FootnoteText"/>
        <w:jc w:val="both"/>
        <w:rPr>
          <w:rFonts w:asciiTheme="minorHAnsi" w:hAnsiTheme="minorHAnsi"/>
          <w:i/>
        </w:rPr>
      </w:pPr>
      <w:r>
        <w:rPr>
          <w:rFonts w:asciiTheme="minorHAnsi" w:hAnsiTheme="minorHAnsi"/>
          <w:i/>
        </w:rPr>
        <w:t>11.2</w:t>
      </w:r>
      <w:r w:rsidRPr="00D44813">
        <w:rPr>
          <w:rFonts w:asciiTheme="minorHAnsi" w:hAnsiTheme="minorHAnsi"/>
          <w:i/>
        </w:rPr>
        <w:t xml:space="preserve"> Если цена данного лота по заявке на закупку․</w:t>
      </w:r>
    </w:p>
    <w:p w:rsidR="005960FF" w:rsidRPr="00D44813" w:rsidRDefault="005960FF" w:rsidP="0062365D">
      <w:pPr>
        <w:pStyle w:val="FootnoteText"/>
        <w:jc w:val="both"/>
        <w:rPr>
          <w:rFonts w:asciiTheme="minorHAnsi" w:hAnsiTheme="minorHAnsi"/>
          <w:i/>
        </w:rPr>
      </w:pPr>
      <w:r w:rsidRPr="00D44813">
        <w:rPr>
          <w:rFonts w:asciiTheme="minorHAnsi" w:hAnsiTheme="minorHAnsi"/>
          <w:i/>
        </w:rPr>
        <w:t xml:space="preserve">- не превышает двадцатипятикратный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w:t>
      </w:r>
    </w:p>
    <w:p w:rsidR="005960FF" w:rsidRPr="00D44813" w:rsidRDefault="005960FF" w:rsidP="0062365D">
      <w:pPr>
        <w:pStyle w:val="FootnoteText"/>
        <w:jc w:val="both"/>
        <w:rPr>
          <w:rFonts w:asciiTheme="minorHAnsi" w:hAnsiTheme="minorHAnsi"/>
          <w:i/>
        </w:rPr>
      </w:pPr>
      <w:r w:rsidRPr="00D44813">
        <w:rPr>
          <w:rFonts w:asciiTheme="minorHAnsi" w:hAnsiTheme="minorHAnsi"/>
          <w:i/>
        </w:rPr>
        <w:t xml:space="preserve">- не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но более двадцатипятикратного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заменяется  числом " 90",</w:t>
      </w:r>
    </w:p>
    <w:p w:rsidR="005960FF" w:rsidRDefault="005960FF" w:rsidP="0062365D">
      <w:pPr>
        <w:pStyle w:val="FootnoteText"/>
        <w:jc w:val="both"/>
        <w:rPr>
          <w:rFonts w:asciiTheme="minorHAnsi" w:hAnsiTheme="minorHAnsi"/>
          <w:i/>
        </w:rPr>
      </w:pPr>
      <w:r w:rsidRPr="00D44813">
        <w:rPr>
          <w:rFonts w:asciiTheme="minorHAnsi" w:hAnsiTheme="minorHAnsi"/>
          <w:i/>
        </w:rPr>
        <w:t xml:space="preserve">-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rsidR="005960FF" w:rsidRPr="00D44813" w:rsidRDefault="005960FF" w:rsidP="0062365D">
      <w:pPr>
        <w:pStyle w:val="FootnoteText"/>
        <w:jc w:val="both"/>
        <w:rPr>
          <w:rFonts w:asciiTheme="minorHAnsi" w:hAnsiTheme="minorHAnsi"/>
          <w:i/>
        </w:rPr>
      </w:pPr>
    </w:p>
    <w:p w:rsidR="005960FF" w:rsidRDefault="005960FF" w:rsidP="0062365D">
      <w:pPr>
        <w:pStyle w:val="FootnoteText"/>
        <w:jc w:val="both"/>
        <w:rPr>
          <w:rFonts w:asciiTheme="minorHAnsi" w:hAnsiTheme="minorHAnsi"/>
        </w:rPr>
      </w:pPr>
    </w:p>
    <w:p w:rsidR="005960FF" w:rsidRPr="002B487D" w:rsidRDefault="005960FF" w:rsidP="0062365D">
      <w:pPr>
        <w:pStyle w:val="FootnoteText"/>
        <w:jc w:val="both"/>
        <w:rPr>
          <w:ins w:id="2" w:author="Vardan" w:date="2020-06-03T18:23:00Z"/>
          <w:rFonts w:asciiTheme="minorHAnsi" w:hAnsiTheme="minorHAnsi"/>
          <w:i/>
        </w:rPr>
      </w:pPr>
      <w:r w:rsidRPr="002B487D">
        <w:rPr>
          <w:rFonts w:asciiTheme="minorHAnsi" w:hAnsiTheme="minorHAnsi"/>
          <w:i/>
        </w:rPr>
        <w:t>12 Если:</w:t>
      </w:r>
    </w:p>
    <w:p w:rsidR="005960FF" w:rsidRPr="002B487D" w:rsidRDefault="005960FF" w:rsidP="0062365D">
      <w:pPr>
        <w:pStyle w:val="FootnoteText"/>
        <w:jc w:val="both"/>
        <w:rPr>
          <w:rFonts w:asciiTheme="minorHAnsi" w:hAnsiTheme="minorHAnsi"/>
          <w:i/>
        </w:rPr>
      </w:pPr>
      <w:r w:rsidRPr="002B487D">
        <w:rPr>
          <w:rFonts w:asciiTheme="minorHAnsi" w:hAnsiTheme="minorHAnsi"/>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5960FF" w:rsidRPr="002B487D" w:rsidRDefault="005960FF" w:rsidP="0062365D">
      <w:pPr>
        <w:pStyle w:val="FootnoteText"/>
        <w:jc w:val="both"/>
        <w:rPr>
          <w:rFonts w:asciiTheme="minorHAnsi" w:hAnsiTheme="minorHAnsi"/>
          <w:i/>
        </w:rPr>
      </w:pPr>
      <w:r w:rsidRPr="002B487D">
        <w:rPr>
          <w:rFonts w:asciiTheme="minorHAnsi" w:hAnsiTheme="minorHAnsi"/>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rsidR="005960FF" w:rsidRPr="002B487D" w:rsidRDefault="005960FF" w:rsidP="0062365D">
      <w:pPr>
        <w:pStyle w:val="FootnoteText"/>
        <w:jc w:val="both"/>
        <w:rPr>
          <w:rFonts w:asciiTheme="minorHAnsi" w:hAnsiTheme="minorHAnsi"/>
          <w:i/>
        </w:rPr>
      </w:pPr>
    </w:p>
  </w:footnote>
  <w:footnote w:id="5">
    <w:p w:rsidR="005960FF" w:rsidRPr="002B487D" w:rsidRDefault="005960FF" w:rsidP="0062365D">
      <w:pPr>
        <w:pStyle w:val="FootnoteText"/>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6">
    <w:p w:rsidR="005960FF" w:rsidRPr="00B15560" w:rsidRDefault="005960FF"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5960FF" w:rsidRPr="000811C1" w:rsidRDefault="005960FF" w:rsidP="0027573B">
      <w:pPr>
        <w:pStyle w:val="FootnoteText"/>
        <w:rPr>
          <w:rFonts w:ascii="Sylfaen" w:hAnsi="Sylfaen"/>
          <w:sz w:val="18"/>
          <w:szCs w:val="18"/>
        </w:rPr>
      </w:pPr>
    </w:p>
  </w:footnote>
  <w:footnote w:id="7">
    <w:p w:rsidR="005960FF" w:rsidRPr="00A31673" w:rsidRDefault="005960FF">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rsidR="005960FF" w:rsidRDefault="005960FF" w:rsidP="006B3E56">
      <w:pPr>
        <w:jc w:val="both"/>
      </w:pPr>
    </w:p>
    <w:p w:rsidR="005960FF" w:rsidRDefault="005960FF"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5960FF" w:rsidRPr="00503980" w:rsidRDefault="005960FF"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5960FF" w:rsidRPr="003905B4" w:rsidRDefault="005960FF"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5960FF" w:rsidRPr="008D64EE" w:rsidRDefault="005960FF" w:rsidP="006B3E56">
      <w:pPr>
        <w:pStyle w:val="FootnoteText"/>
        <w:rPr>
          <w:rFonts w:asciiTheme="minorHAnsi" w:hAnsiTheme="minorHAnsi"/>
        </w:rPr>
      </w:pPr>
    </w:p>
  </w:footnote>
  <w:footnote w:id="9">
    <w:p w:rsidR="005960FF" w:rsidRPr="00D3436F" w:rsidRDefault="005960F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5960FF" w:rsidRPr="00D3436F" w:rsidRDefault="005960FF">
      <w:pPr>
        <w:pStyle w:val="FootnoteText"/>
        <w:rPr>
          <w:lang w:val="es-ES"/>
        </w:rPr>
      </w:pPr>
    </w:p>
  </w:footnote>
  <w:footnote w:id="10">
    <w:p w:rsidR="005960FF" w:rsidRPr="008842CE" w:rsidRDefault="005960FF" w:rsidP="003D2FE2">
      <w:pPr>
        <w:pStyle w:val="FootnoteText"/>
        <w:jc w:val="both"/>
      </w:pPr>
    </w:p>
  </w:footnote>
  <w:footnote w:id="11">
    <w:p w:rsidR="005960FF" w:rsidRPr="008842CE" w:rsidRDefault="005960F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5960FF" w:rsidRPr="008842CE" w:rsidRDefault="005960FF" w:rsidP="000A214C">
      <w:pPr>
        <w:pStyle w:val="FootnoteText"/>
        <w:jc w:val="both"/>
        <w:rPr>
          <w:rFonts w:ascii="GHEA Grapalat" w:hAnsi="GHEA Grapalat"/>
        </w:rPr>
      </w:pPr>
    </w:p>
  </w:footnote>
  <w:footnote w:id="12">
    <w:p w:rsidR="005960FF" w:rsidRPr="008842CE" w:rsidRDefault="005960FF" w:rsidP="000A214C">
      <w:pPr>
        <w:pStyle w:val="FootnoteText"/>
        <w:jc w:val="both"/>
      </w:pPr>
    </w:p>
  </w:footnote>
  <w:footnote w:id="13">
    <w:p w:rsidR="005960FF" w:rsidRPr="006F5F33" w:rsidRDefault="005960FF"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4">
    <w:p w:rsidR="005960FF" w:rsidRPr="00892F7F" w:rsidRDefault="005960FF"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5960FF" w:rsidRPr="0013046C" w:rsidRDefault="005960FF" w:rsidP="003B2F27">
      <w:pPr>
        <w:pStyle w:val="FootnoteText"/>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5960FF" w:rsidRPr="0013046C" w:rsidRDefault="005960FF" w:rsidP="0067463A">
      <w:pPr>
        <w:pStyle w:val="FootnoteText"/>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5960FF" w:rsidRPr="006F5F33" w:rsidRDefault="005960FF" w:rsidP="0067463A">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5960FF" w:rsidRPr="00552B23" w:rsidTr="0096297E">
        <w:tc>
          <w:tcPr>
            <w:tcW w:w="2631" w:type="dxa"/>
          </w:tcPr>
          <w:p w:rsidR="005960FF" w:rsidRPr="00552B23" w:rsidRDefault="005960FF" w:rsidP="0096297E">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rsidR="005960FF" w:rsidRPr="0067463A" w:rsidRDefault="005960FF" w:rsidP="0096297E">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rsidR="005960FF" w:rsidRPr="0067463A" w:rsidRDefault="005960FF" w:rsidP="0096297E">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r w:rsidRPr="0067463A">
              <w:rPr>
                <w:rFonts w:ascii="GHEA Grapalat" w:hAnsi="GHEA Grapalat"/>
                <w:i/>
                <w:sz w:val="16"/>
                <w:szCs w:val="16"/>
                <w:u w:val="single"/>
              </w:rPr>
              <w:t>тветственност</w:t>
            </w:r>
            <w:r w:rsidRPr="0067463A">
              <w:rPr>
                <w:rFonts w:ascii="GHEA Grapalat" w:hAnsi="GHEA Grapalat"/>
                <w:i/>
                <w:sz w:val="16"/>
                <w:szCs w:val="16"/>
                <w:u w:val="single"/>
                <w:lang w:val="en-US"/>
              </w:rPr>
              <w:t>ь</w:t>
            </w:r>
          </w:p>
        </w:tc>
      </w:tr>
      <w:tr w:rsidR="005960FF" w:rsidRPr="00552B23" w:rsidTr="0096297E">
        <w:tc>
          <w:tcPr>
            <w:tcW w:w="2631" w:type="dxa"/>
          </w:tcPr>
          <w:p w:rsidR="005960FF" w:rsidRPr="00552B23" w:rsidRDefault="005960FF" w:rsidP="0096297E">
            <w:pPr>
              <w:pStyle w:val="NormalWeb"/>
              <w:spacing w:before="0" w:beforeAutospacing="0" w:after="0" w:afterAutospacing="0" w:line="360" w:lineRule="auto"/>
              <w:jc w:val="center"/>
              <w:rPr>
                <w:rFonts w:ascii="GHEA Grapalat" w:hAnsi="GHEA Grapalat"/>
                <w:i/>
                <w:sz w:val="16"/>
              </w:rPr>
            </w:pPr>
          </w:p>
        </w:tc>
        <w:tc>
          <w:tcPr>
            <w:tcW w:w="2631" w:type="dxa"/>
          </w:tcPr>
          <w:p w:rsidR="005960FF" w:rsidRPr="00552B23" w:rsidRDefault="005960FF" w:rsidP="0096297E">
            <w:pPr>
              <w:pStyle w:val="NormalWeb"/>
              <w:spacing w:before="0" w:beforeAutospacing="0" w:after="0" w:afterAutospacing="0" w:line="360" w:lineRule="auto"/>
              <w:jc w:val="center"/>
              <w:rPr>
                <w:rFonts w:ascii="GHEA Grapalat" w:hAnsi="GHEA Grapalat"/>
                <w:i/>
                <w:sz w:val="16"/>
              </w:rPr>
            </w:pPr>
          </w:p>
        </w:tc>
        <w:tc>
          <w:tcPr>
            <w:tcW w:w="2632" w:type="dxa"/>
          </w:tcPr>
          <w:p w:rsidR="005960FF" w:rsidRPr="00552B23" w:rsidRDefault="005960FF" w:rsidP="0096297E">
            <w:pPr>
              <w:pStyle w:val="NormalWeb"/>
              <w:spacing w:before="0" w:beforeAutospacing="0" w:after="0" w:afterAutospacing="0" w:line="360" w:lineRule="auto"/>
              <w:jc w:val="center"/>
              <w:rPr>
                <w:rFonts w:ascii="GHEA Grapalat" w:hAnsi="GHEA Grapalat"/>
                <w:i/>
                <w:sz w:val="16"/>
              </w:rPr>
            </w:pPr>
          </w:p>
        </w:tc>
      </w:tr>
      <w:tr w:rsidR="005960FF" w:rsidRPr="00552B23" w:rsidTr="0096297E">
        <w:tc>
          <w:tcPr>
            <w:tcW w:w="2631" w:type="dxa"/>
          </w:tcPr>
          <w:p w:rsidR="005960FF" w:rsidRPr="00552B23" w:rsidRDefault="005960FF" w:rsidP="0096297E">
            <w:pPr>
              <w:pStyle w:val="NormalWeb"/>
              <w:spacing w:before="0" w:beforeAutospacing="0" w:after="0" w:afterAutospacing="0" w:line="360" w:lineRule="auto"/>
              <w:jc w:val="center"/>
              <w:rPr>
                <w:rFonts w:ascii="GHEA Grapalat" w:hAnsi="GHEA Grapalat"/>
                <w:i/>
                <w:sz w:val="16"/>
              </w:rPr>
            </w:pPr>
          </w:p>
        </w:tc>
        <w:tc>
          <w:tcPr>
            <w:tcW w:w="2631" w:type="dxa"/>
          </w:tcPr>
          <w:p w:rsidR="005960FF" w:rsidRPr="00552B23" w:rsidRDefault="005960FF" w:rsidP="0096297E">
            <w:pPr>
              <w:pStyle w:val="NormalWeb"/>
              <w:spacing w:before="0" w:beforeAutospacing="0" w:after="0" w:afterAutospacing="0" w:line="360" w:lineRule="auto"/>
              <w:jc w:val="center"/>
              <w:rPr>
                <w:rFonts w:ascii="GHEA Grapalat" w:hAnsi="GHEA Grapalat"/>
                <w:i/>
                <w:sz w:val="16"/>
              </w:rPr>
            </w:pPr>
          </w:p>
        </w:tc>
        <w:tc>
          <w:tcPr>
            <w:tcW w:w="2632" w:type="dxa"/>
          </w:tcPr>
          <w:p w:rsidR="005960FF" w:rsidRPr="00552B23" w:rsidRDefault="005960FF" w:rsidP="0096297E">
            <w:pPr>
              <w:pStyle w:val="NormalWeb"/>
              <w:spacing w:before="0" w:beforeAutospacing="0" w:after="0" w:afterAutospacing="0" w:line="360" w:lineRule="auto"/>
              <w:jc w:val="center"/>
              <w:rPr>
                <w:rFonts w:ascii="GHEA Grapalat" w:hAnsi="GHEA Grapalat"/>
                <w:i/>
                <w:sz w:val="16"/>
              </w:rPr>
            </w:pPr>
          </w:p>
        </w:tc>
      </w:tr>
      <w:tr w:rsidR="005960FF" w:rsidRPr="00552B23" w:rsidTr="0096297E">
        <w:tc>
          <w:tcPr>
            <w:tcW w:w="2631" w:type="dxa"/>
          </w:tcPr>
          <w:p w:rsidR="005960FF" w:rsidRPr="00552B23" w:rsidRDefault="005960FF" w:rsidP="0096297E">
            <w:pPr>
              <w:pStyle w:val="NormalWeb"/>
              <w:spacing w:before="0" w:beforeAutospacing="0" w:after="0" w:afterAutospacing="0" w:line="360" w:lineRule="auto"/>
              <w:jc w:val="center"/>
              <w:rPr>
                <w:rFonts w:ascii="GHEA Grapalat" w:hAnsi="GHEA Grapalat"/>
                <w:i/>
                <w:sz w:val="16"/>
              </w:rPr>
            </w:pPr>
          </w:p>
        </w:tc>
        <w:tc>
          <w:tcPr>
            <w:tcW w:w="2631" w:type="dxa"/>
          </w:tcPr>
          <w:p w:rsidR="005960FF" w:rsidRPr="00552B23" w:rsidRDefault="005960FF" w:rsidP="0096297E">
            <w:pPr>
              <w:pStyle w:val="NormalWeb"/>
              <w:spacing w:before="0" w:beforeAutospacing="0" w:after="0" w:afterAutospacing="0" w:line="360" w:lineRule="auto"/>
              <w:jc w:val="center"/>
              <w:rPr>
                <w:rFonts w:ascii="GHEA Grapalat" w:hAnsi="GHEA Grapalat"/>
                <w:i/>
                <w:sz w:val="16"/>
              </w:rPr>
            </w:pPr>
          </w:p>
        </w:tc>
        <w:tc>
          <w:tcPr>
            <w:tcW w:w="2632" w:type="dxa"/>
          </w:tcPr>
          <w:p w:rsidR="005960FF" w:rsidRPr="00552B23" w:rsidRDefault="005960FF" w:rsidP="0096297E">
            <w:pPr>
              <w:pStyle w:val="NormalWeb"/>
              <w:spacing w:before="0" w:beforeAutospacing="0" w:after="0" w:afterAutospacing="0" w:line="360" w:lineRule="auto"/>
              <w:jc w:val="center"/>
              <w:rPr>
                <w:rFonts w:ascii="GHEA Grapalat" w:hAnsi="GHEA Grapalat"/>
                <w:i/>
                <w:sz w:val="16"/>
              </w:rPr>
            </w:pPr>
          </w:p>
        </w:tc>
      </w:tr>
      <w:tr w:rsidR="005960FF" w:rsidRPr="00552B23" w:rsidTr="0096297E">
        <w:tc>
          <w:tcPr>
            <w:tcW w:w="2631" w:type="dxa"/>
          </w:tcPr>
          <w:p w:rsidR="005960FF" w:rsidRPr="00552B23" w:rsidRDefault="005960FF" w:rsidP="0096297E">
            <w:pPr>
              <w:pStyle w:val="NormalWeb"/>
              <w:spacing w:before="0" w:beforeAutospacing="0" w:after="0" w:afterAutospacing="0" w:line="360" w:lineRule="auto"/>
              <w:jc w:val="center"/>
              <w:rPr>
                <w:rFonts w:ascii="GHEA Grapalat" w:hAnsi="GHEA Grapalat"/>
                <w:i/>
                <w:sz w:val="16"/>
              </w:rPr>
            </w:pPr>
          </w:p>
        </w:tc>
        <w:tc>
          <w:tcPr>
            <w:tcW w:w="2631" w:type="dxa"/>
          </w:tcPr>
          <w:p w:rsidR="005960FF" w:rsidRPr="00552B23" w:rsidRDefault="005960FF" w:rsidP="0096297E">
            <w:pPr>
              <w:pStyle w:val="NormalWeb"/>
              <w:spacing w:before="0" w:beforeAutospacing="0" w:after="0" w:afterAutospacing="0" w:line="360" w:lineRule="auto"/>
              <w:jc w:val="center"/>
              <w:rPr>
                <w:rFonts w:ascii="GHEA Grapalat" w:hAnsi="GHEA Grapalat"/>
                <w:i/>
                <w:sz w:val="16"/>
              </w:rPr>
            </w:pPr>
          </w:p>
        </w:tc>
        <w:tc>
          <w:tcPr>
            <w:tcW w:w="2632" w:type="dxa"/>
          </w:tcPr>
          <w:p w:rsidR="005960FF" w:rsidRPr="00552B23" w:rsidRDefault="005960FF" w:rsidP="0096297E">
            <w:pPr>
              <w:pStyle w:val="NormalWeb"/>
              <w:spacing w:before="0" w:beforeAutospacing="0" w:after="0" w:afterAutospacing="0" w:line="360" w:lineRule="auto"/>
              <w:jc w:val="center"/>
              <w:rPr>
                <w:rFonts w:ascii="GHEA Grapalat" w:hAnsi="GHEA Grapalat"/>
                <w:i/>
                <w:sz w:val="16"/>
              </w:rPr>
            </w:pPr>
          </w:p>
        </w:tc>
      </w:tr>
    </w:tbl>
    <w:p w:rsidR="005960FF" w:rsidRPr="006F5F33" w:rsidRDefault="005960FF" w:rsidP="003B2F27">
      <w:pPr>
        <w:pStyle w:val="FootnoteText"/>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rsidR="005960FF" w:rsidRPr="00576D9C" w:rsidRDefault="005960FF" w:rsidP="003B2F27">
      <w:pPr>
        <w:pStyle w:val="FootnoteText"/>
        <w:jc w:val="both"/>
        <w:rPr>
          <w:rFonts w:ascii="GHEA Grapalat" w:hAnsi="GHEA Grapalat"/>
          <w:lang w:val="hy-AM"/>
        </w:rPr>
      </w:pPr>
    </w:p>
  </w:footnote>
  <w:footnote w:id="15">
    <w:p w:rsidR="005960FF" w:rsidRPr="006F5F33" w:rsidRDefault="005960FF"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5960FF" w:rsidRPr="006F5F33" w:rsidRDefault="005960FF"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7">
    <w:p w:rsidR="005960FF" w:rsidRPr="006F5F33" w:rsidRDefault="005960FF" w:rsidP="003B2F27">
      <w:pPr>
        <w:pStyle w:val="FootnoteText"/>
        <w:jc w:val="both"/>
        <w:rPr>
          <w:rFonts w:ascii="GHEA Grapalat" w:hAnsi="GHEA Grapalat"/>
        </w:rPr>
      </w:pPr>
      <w:r w:rsidRPr="00842146">
        <w:rPr>
          <w:rStyle w:val="FootnoteReference"/>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5960FF" w:rsidRPr="009E00B3" w:rsidRDefault="005960FF"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5960FF" w:rsidRPr="00A47171" w:rsidRDefault="005960FF" w:rsidP="007122CD">
      <w:pPr>
        <w:pStyle w:val="FootnoteText"/>
        <w:jc w:val="both"/>
        <w:rPr>
          <w:rFonts w:ascii="GHEA Grapalat" w:hAnsi="GHEA Grapalat"/>
          <w:i/>
          <w:lang w:eastAsia="en-US"/>
        </w:rPr>
      </w:pPr>
      <w:r w:rsidRPr="009E00B3">
        <w:rPr>
          <w:rFonts w:ascii="GHEA Grapalat" w:hAnsi="GHEA Grapalat"/>
          <w:i/>
          <w:lang w:eastAsia="en-US"/>
        </w:rPr>
        <w:tab/>
      </w:r>
    </w:p>
  </w:footnote>
  <w:footnote w:id="18">
    <w:p w:rsidR="005960FF" w:rsidRPr="00E40AC8" w:rsidRDefault="005960FF"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9">
    <w:p w:rsidR="005960FF" w:rsidRPr="00E40AC8" w:rsidRDefault="005960FF"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0">
    <w:p w:rsidR="005960FF" w:rsidRPr="00CA2754" w:rsidRDefault="00E24DEF" w:rsidP="003B2F27">
      <w:pPr>
        <w:widowControl w:val="0"/>
        <w:spacing w:after="160" w:line="360" w:lineRule="auto"/>
        <w:jc w:val="both"/>
        <w:rPr>
          <w:rFonts w:ascii="GHEA Grapalat" w:hAnsi="GHEA Grapalat" w:cs="Sylfaen"/>
          <w:i/>
          <w:sz w:val="20"/>
          <w:szCs w:val="20"/>
        </w:rPr>
      </w:pPr>
      <w:r w:rsidRPr="00E24DEF">
        <w:rPr>
          <w:rFonts w:ascii="GHEA Grapalat" w:hAnsi="GHEA Grapalat" w:cs="Sylfaen"/>
          <w:i/>
          <w:sz w:val="20"/>
          <w:szCs w:val="20"/>
        </w:rPr>
        <w:t>*Договор заключается на основании статьи 15, части 6 Закона РА "О закупках" и настоящий график дополняется и заключается одновременно с договором между сторонами в случае предоставления финансовых средств, как его неотъемлемая часть .</w:t>
      </w:r>
    </w:p>
    <w:p w:rsidR="005960FF" w:rsidRPr="00CA2754" w:rsidRDefault="005960FF" w:rsidP="003B2F27">
      <w:pPr>
        <w:pStyle w:val="FootnoteText"/>
        <w:jc w:val="both"/>
        <w:rPr>
          <w:sz w:val="2"/>
          <w:szCs w:val="2"/>
        </w:rPr>
      </w:pPr>
    </w:p>
  </w:footnote>
  <w:footnote w:id="21">
    <w:p w:rsidR="005960FF" w:rsidRPr="00E24DEF" w:rsidRDefault="005960FF" w:rsidP="003B2F27">
      <w:pPr>
        <w:pStyle w:val="FootnoteText"/>
        <w:jc w:val="both"/>
        <w:rPr>
          <w:rFonts w:asciiTheme="minorHAnsi" w:hAnsiTheme="minorHAnsi"/>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97"/>
    <w:rsid w:val="000058CF"/>
    <w:rsid w:val="00005D30"/>
    <w:rsid w:val="0000622A"/>
    <w:rsid w:val="000069C7"/>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08C"/>
    <w:rsid w:val="00083558"/>
    <w:rsid w:val="00083AD4"/>
    <w:rsid w:val="000845F6"/>
    <w:rsid w:val="00084B51"/>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46F0"/>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49EE"/>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D38"/>
    <w:rsid w:val="001A2F72"/>
    <w:rsid w:val="001A3FEC"/>
    <w:rsid w:val="001A43A4"/>
    <w:rsid w:val="001A4EF7"/>
    <w:rsid w:val="001A56BF"/>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262"/>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8A8"/>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47C"/>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6E"/>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18E"/>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979"/>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4A59"/>
    <w:rsid w:val="00427585"/>
    <w:rsid w:val="00427EAA"/>
    <w:rsid w:val="00431998"/>
    <w:rsid w:val="00432096"/>
    <w:rsid w:val="004320F2"/>
    <w:rsid w:val="0043280A"/>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1BB"/>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0FF"/>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4E70"/>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6FB"/>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96B"/>
    <w:rsid w:val="00621D3B"/>
    <w:rsid w:val="006220CA"/>
    <w:rsid w:val="00622DBC"/>
    <w:rsid w:val="00622EE0"/>
    <w:rsid w:val="0062365D"/>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A26"/>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5B5C"/>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3E0A"/>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3F78"/>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1EEF"/>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438A"/>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3E1"/>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647"/>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C49"/>
    <w:rsid w:val="00910F71"/>
    <w:rsid w:val="009114A5"/>
    <w:rsid w:val="00911F57"/>
    <w:rsid w:val="009123CA"/>
    <w:rsid w:val="009139B1"/>
    <w:rsid w:val="00913A2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0365"/>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297E"/>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01DF"/>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6974"/>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4F91"/>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0994"/>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18"/>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234"/>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A6C"/>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B32"/>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DEF"/>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6B59"/>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1E"/>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A1"/>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565"/>
    <w:rsid w:val="00F00C96"/>
    <w:rsid w:val="00F01964"/>
    <w:rsid w:val="00F01D1E"/>
    <w:rsid w:val="00F04AA1"/>
    <w:rsid w:val="00F04FC3"/>
    <w:rsid w:val="00F0640E"/>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EC13496-5224-4382-9C20-B8E5DA655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table" w:customStyle="1" w:styleId="TableGrid1">
    <w:name w:val="Table Grid1"/>
    <w:basedOn w:val="TableNormal"/>
    <w:next w:val="TableGrid"/>
    <w:uiPriority w:val="39"/>
    <w:rsid w:val="007B438A"/>
    <w:rPr>
      <w:lang w:val="ru"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9B264-7DF8-4379-8BBA-09414FC1D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2423</TotalTime>
  <Pages>59</Pages>
  <Words>21636</Words>
  <Characters>123327</Characters>
  <Application>Microsoft Office Word</Application>
  <DocSecurity>0</DocSecurity>
  <Lines>1027</Lines>
  <Paragraphs>289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144674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Roza Asatryan</cp:lastModifiedBy>
  <cp:revision>1619</cp:revision>
  <cp:lastPrinted>2018-02-16T07:12:00Z</cp:lastPrinted>
  <dcterms:created xsi:type="dcterms:W3CDTF">2019-10-28T07:04:00Z</dcterms:created>
  <dcterms:modified xsi:type="dcterms:W3CDTF">2023-05-22T09:05:00Z</dcterms:modified>
</cp:coreProperties>
</file>